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B45BA" w:rsidR="001A779D" w:rsidP="00B92BE3" w:rsidRDefault="00262272" w14:paraId="3E43739F" w14:textId="05B61E2C">
      <w:pPr>
        <w:spacing w:line="240" w:lineRule="auto"/>
        <w:jc w:val="right"/>
        <w:rPr>
          <w:rFonts w:ascii="Times New Roman" w:hAnsi="Times New Roman" w:cs="Times New Roman"/>
          <w:szCs w:val="24"/>
        </w:rPr>
      </w:pPr>
      <w:r w:rsidRPr="00BB45BA">
        <w:rPr>
          <w:rFonts w:ascii="Times New Roman" w:hAnsi="Times New Roman" w:cs="Times New Roman"/>
          <w:szCs w:val="24"/>
        </w:rPr>
        <w:t>EELNÕU</w:t>
      </w:r>
      <w:r w:rsidRPr="00BB45BA">
        <w:rPr>
          <w:rFonts w:ascii="Times New Roman" w:hAnsi="Times New Roman" w:cs="Times New Roman"/>
          <w:szCs w:val="24"/>
        </w:rPr>
        <w:br/>
      </w:r>
      <w:r w:rsidR="002839AB">
        <w:rPr>
          <w:rFonts w:ascii="Times New Roman" w:hAnsi="Times New Roman" w:cs="Times New Roman"/>
          <w:szCs w:val="24"/>
        </w:rPr>
        <w:t>12</w:t>
      </w:r>
      <w:r w:rsidRPr="00BB45BA">
        <w:rPr>
          <w:rFonts w:ascii="Times New Roman" w:hAnsi="Times New Roman" w:cs="Times New Roman"/>
          <w:szCs w:val="24"/>
        </w:rPr>
        <w:t>.</w:t>
      </w:r>
      <w:r w:rsidR="00261C4A">
        <w:rPr>
          <w:rFonts w:ascii="Times New Roman" w:hAnsi="Times New Roman" w:cs="Times New Roman"/>
          <w:szCs w:val="24"/>
        </w:rPr>
        <w:t>1</w:t>
      </w:r>
      <w:r w:rsidR="002839AB">
        <w:rPr>
          <w:rFonts w:ascii="Times New Roman" w:hAnsi="Times New Roman" w:cs="Times New Roman"/>
          <w:szCs w:val="24"/>
        </w:rPr>
        <w:t>1</w:t>
      </w:r>
      <w:r w:rsidRPr="00BB45BA">
        <w:rPr>
          <w:rFonts w:ascii="Times New Roman" w:hAnsi="Times New Roman" w:cs="Times New Roman"/>
          <w:szCs w:val="24"/>
        </w:rPr>
        <w:t>.2025</w:t>
      </w:r>
    </w:p>
    <w:p w:rsidRPr="00261C4A" w:rsidR="001A779D" w:rsidP="00B92BE3" w:rsidRDefault="00262272" w14:paraId="3CB77A12" w14:textId="7777777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61C4A">
        <w:rPr>
          <w:rFonts w:ascii="Times New Roman" w:hAnsi="Times New Roman" w:cs="Times New Roman"/>
          <w:b/>
          <w:sz w:val="32"/>
          <w:szCs w:val="32"/>
        </w:rPr>
        <w:t>Eesti Rahvusringhäälingu seaduse muutmise seadus</w:t>
      </w:r>
    </w:p>
    <w:p w:rsidRPr="00BB45BA" w:rsidR="00BB45BA" w:rsidP="00B92BE3" w:rsidRDefault="00BB45BA" w14:paraId="7A7D97CA" w14:textId="77777777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:rsidRPr="002222D0" w:rsidR="001A779D" w:rsidP="0056795D" w:rsidRDefault="00262272" w14:paraId="65D2E02D" w14:textId="3FC16CF4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§ 1. Eesti Rahvusringhäälingu seaduse muutmine</w:t>
      </w:r>
    </w:p>
    <w:p w:rsidRPr="002222D0" w:rsidR="00BB45BA" w:rsidP="0056795D" w:rsidRDefault="00262272" w14:paraId="75410006" w14:textId="5D3DC19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Eesti Rahvusringhäälingu seaduses tehakse järgmised muudatused:</w:t>
      </w:r>
    </w:p>
    <w:p w:rsidRPr="002222D0" w:rsidR="001A779D" w:rsidP="0056795D" w:rsidRDefault="00262272" w14:paraId="1C8BB16A" w14:textId="17576E0A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1)</w:t>
      </w:r>
      <w:r w:rsidRPr="002222D0">
        <w:rPr>
          <w:rFonts w:ascii="Times New Roman" w:hAnsi="Times New Roman" w:cs="Times New Roman"/>
          <w:szCs w:val="24"/>
        </w:rPr>
        <w:t xml:space="preserve"> paragrahvi 5 lõike 1 punktid 1 ja 2 muudetakse </w:t>
      </w:r>
      <w:r w:rsidR="00D64721">
        <w:rPr>
          <w:rFonts w:ascii="Times New Roman" w:hAnsi="Times New Roman" w:cs="Times New Roman"/>
          <w:szCs w:val="24"/>
        </w:rPr>
        <w:t>ning</w:t>
      </w:r>
      <w:r w:rsidRPr="002222D0">
        <w:rPr>
          <w:rFonts w:ascii="Times New Roman" w:hAnsi="Times New Roman" w:cs="Times New Roman"/>
          <w:szCs w:val="24"/>
        </w:rPr>
        <w:t xml:space="preserve"> sõnastatakse järgmiselt:</w:t>
      </w:r>
    </w:p>
    <w:p w:rsidRPr="002222D0" w:rsidR="001A779D" w:rsidP="0056795D" w:rsidRDefault="00262272" w14:paraId="3621E05D" w14:textId="10252BC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„1) toodab vähemalt kahte teleprogrammi ja nelja ööpäevaringset raadioprogrammi </w:t>
      </w:r>
      <w:r w:rsidR="00640AFE">
        <w:rPr>
          <w:rFonts w:ascii="Times New Roman" w:hAnsi="Times New Roman" w:cs="Times New Roman"/>
          <w:szCs w:val="24"/>
        </w:rPr>
        <w:t>ning</w:t>
      </w:r>
      <w:r w:rsidRPr="002222D0">
        <w:rPr>
          <w:rFonts w:ascii="Times New Roman" w:hAnsi="Times New Roman" w:cs="Times New Roman"/>
          <w:szCs w:val="24"/>
        </w:rPr>
        <w:t xml:space="preserve"> osutab teisi meediateenuseid;</w:t>
      </w:r>
    </w:p>
    <w:p w:rsidRPr="002222D0" w:rsidR="00BB45BA" w:rsidP="0056795D" w:rsidRDefault="00262272" w14:paraId="0D2CA5BA" w14:textId="2538E51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elektroonilise side võrkude kaudu suunab üldsusele käesoleva lõike punktis 1 nimetatud programmid ja meediateenused ning teeb mõistlikus mahus kättesaadavaks saadete arhiivi;“;</w:t>
      </w:r>
    </w:p>
    <w:p w:rsidRPr="002222D0" w:rsidR="00BB45BA" w:rsidP="0056795D" w:rsidRDefault="00262272" w14:paraId="692E9E80" w14:textId="12B9B3B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2)</w:t>
      </w:r>
      <w:r w:rsidRPr="002222D0">
        <w:rPr>
          <w:rFonts w:ascii="Times New Roman" w:hAnsi="Times New Roman" w:cs="Times New Roman"/>
          <w:szCs w:val="24"/>
        </w:rPr>
        <w:t xml:space="preserve"> paragrahvi 5 lõike 1 punkt 3 tunnistatakse kehtetuks;</w:t>
      </w:r>
    </w:p>
    <w:p w:rsidRPr="002222D0" w:rsidR="001A779D" w:rsidP="0056795D" w:rsidRDefault="00262272" w14:paraId="5070936D" w14:textId="04DE8F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3)</w:t>
      </w:r>
      <w:r w:rsidRPr="002222D0">
        <w:rPr>
          <w:rFonts w:ascii="Times New Roman" w:hAnsi="Times New Roman" w:cs="Times New Roman"/>
          <w:szCs w:val="24"/>
        </w:rPr>
        <w:t xml:space="preserve"> paragrahvi 5 lõiget 1 täiendatakse punktiga 12 järgmises sõnastuses:</w:t>
      </w:r>
    </w:p>
    <w:p w:rsidRPr="002222D0" w:rsidR="00BB45BA" w:rsidP="0056795D" w:rsidRDefault="00262272" w14:paraId="1D967E74" w14:textId="3EE963A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„12) edendab haridust, elukestvat õpet ja meediakirjaoskust, pakkudes mitmekesist hariduslikku </w:t>
      </w:r>
      <w:r w:rsidRPr="007E47EC" w:rsidR="00A447F5">
        <w:rPr>
          <w:rFonts w:ascii="Times New Roman" w:hAnsi="Times New Roman" w:cs="Times New Roman"/>
          <w:color w:val="000000" w:themeColor="text1"/>
          <w:szCs w:val="24"/>
        </w:rPr>
        <w:t>meedia</w:t>
      </w:r>
      <w:r w:rsidRPr="002222D0">
        <w:rPr>
          <w:rFonts w:ascii="Times New Roman" w:hAnsi="Times New Roman" w:cs="Times New Roman"/>
          <w:szCs w:val="24"/>
        </w:rPr>
        <w:t>sisu.“;</w:t>
      </w:r>
    </w:p>
    <w:p w:rsidRPr="002222D0" w:rsidR="00BB45BA" w:rsidP="0056795D" w:rsidRDefault="00262272" w14:paraId="48CE7AFD" w14:textId="7570E38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4)</w:t>
      </w:r>
      <w:r w:rsidRPr="002222D0">
        <w:rPr>
          <w:rFonts w:ascii="Times New Roman" w:hAnsi="Times New Roman" w:cs="Times New Roman"/>
          <w:szCs w:val="24"/>
        </w:rPr>
        <w:t xml:space="preserve"> paragrahvi 6 lõiget 2 täiendatakse pärast tekstiosa „Programmid“ tekstiosaga „ja meediateenused“;</w:t>
      </w:r>
    </w:p>
    <w:p w:rsidRPr="002222D0" w:rsidR="001A779D" w:rsidP="0056795D" w:rsidRDefault="00262272" w14:paraId="66A4AD72" w14:textId="317DF93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5)</w:t>
      </w:r>
      <w:r w:rsidRPr="002222D0">
        <w:rPr>
          <w:rFonts w:ascii="Times New Roman" w:hAnsi="Times New Roman" w:cs="Times New Roman"/>
          <w:szCs w:val="24"/>
        </w:rPr>
        <w:t xml:space="preserve"> seadust täiendatakse §-ga 6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:rsidRPr="002222D0" w:rsidR="001A779D" w:rsidP="0056795D" w:rsidRDefault="00262272" w14:paraId="569EEBC5" w14:textId="77777777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6</w:t>
      </w:r>
      <w:r w:rsidRPr="002222D0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b/>
          <w:bCs/>
          <w:szCs w:val="24"/>
        </w:rPr>
        <w:t>. Uue meediateenuse mõju hindamine</w:t>
      </w:r>
    </w:p>
    <w:p w:rsidRPr="002222D0" w:rsidR="001A779D" w:rsidP="0056795D" w:rsidRDefault="00262272" w14:paraId="29C7B9FD" w14:textId="4941B016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Uus meediateenus käesoleva seaduse tähenduses on Euroopa Parlamendi ja nõukogu määruse (EL) 2024/1083, millega luuakse siseturul meediateenuste ühine raamistik ja muudetakse direktiivi 2010/13/</w:t>
      </w:r>
      <w:ins w:author="Moonika Kuusk - JUSTDIGI" w:date="2025-12-04T16:03:00Z" w16du:dateUtc="2025-12-04T14:03:00Z" w:id="0">
        <w:r w:rsidR="00DD2BF6">
          <w:rPr>
            <w:rFonts w:ascii="Times New Roman" w:hAnsi="Times New Roman" w:cs="Times New Roman"/>
            <w:szCs w:val="24"/>
          </w:rPr>
          <w:t>EL</w:t>
        </w:r>
      </w:ins>
      <w:del w:author="Moonika Kuusk - JUSTDIGI" w:date="2025-12-04T16:03:00Z" w16du:dateUtc="2025-12-04T14:03:00Z" w:id="1">
        <w:r w:rsidRPr="002222D0" w:rsidDel="00DD2BF6">
          <w:rPr>
            <w:rFonts w:ascii="Times New Roman" w:hAnsi="Times New Roman" w:cs="Times New Roman"/>
            <w:szCs w:val="24"/>
          </w:rPr>
          <w:delText>13</w:delText>
        </w:r>
      </w:del>
      <w:r w:rsidR="00CA501B">
        <w:rPr>
          <w:rFonts w:ascii="Times New Roman" w:hAnsi="Times New Roman" w:cs="Times New Roman"/>
          <w:szCs w:val="24"/>
        </w:rPr>
        <w:t xml:space="preserve"> </w:t>
      </w:r>
      <w:r w:rsidRPr="007E47EC" w:rsidR="00CA501B">
        <w:rPr>
          <w:rFonts w:ascii="Times New Roman" w:hAnsi="Times New Roman" w:cs="Times New Roman"/>
          <w:color w:val="000000" w:themeColor="text1"/>
        </w:rPr>
        <w:t>(ELT L 2024/1083, 17.</w:t>
      </w:r>
      <w:ins w:author="Moonika Kuusk - JUSTDIGI" w:date="2025-12-04T16:04:00Z" w16du:dateUtc="2025-12-04T14:04:00Z" w:id="2">
        <w:r w:rsidR="00775A19">
          <w:rPr>
            <w:rFonts w:ascii="Times New Roman" w:hAnsi="Times New Roman" w:cs="Times New Roman"/>
            <w:color w:val="000000" w:themeColor="text1"/>
          </w:rPr>
          <w:t>0</w:t>
        </w:r>
      </w:ins>
      <w:r w:rsidRPr="007E47EC" w:rsidR="00CA501B">
        <w:rPr>
          <w:rFonts w:ascii="Times New Roman" w:hAnsi="Times New Roman" w:cs="Times New Roman"/>
          <w:color w:val="000000" w:themeColor="text1"/>
        </w:rPr>
        <w:t>4.2024)</w:t>
      </w:r>
      <w:r w:rsidRPr="002222D0">
        <w:rPr>
          <w:rFonts w:ascii="Times New Roman" w:hAnsi="Times New Roman" w:cs="Times New Roman"/>
          <w:szCs w:val="24"/>
        </w:rPr>
        <w:t>, artikli 2</w:t>
      </w:r>
      <w:r w:rsidR="00CA501B">
        <w:rPr>
          <w:rFonts w:ascii="Times New Roman" w:hAnsi="Times New Roman" w:cs="Times New Roman"/>
          <w:szCs w:val="24"/>
        </w:rPr>
        <w:t xml:space="preserve"> </w:t>
      </w:r>
      <w:r w:rsidRPr="007E47EC" w:rsidR="00CA501B">
        <w:rPr>
          <w:rFonts w:ascii="Times New Roman" w:hAnsi="Times New Roman" w:cs="Times New Roman"/>
          <w:color w:val="000000" w:themeColor="text1"/>
          <w:szCs w:val="24"/>
        </w:rPr>
        <w:t>punktis 1</w:t>
      </w:r>
      <w:r w:rsidRPr="002222D0">
        <w:rPr>
          <w:rFonts w:ascii="Times New Roman" w:hAnsi="Times New Roman" w:cs="Times New Roman"/>
          <w:szCs w:val="24"/>
        </w:rPr>
        <w:t xml:space="preserve"> nimetatud </w:t>
      </w:r>
      <w:r w:rsidR="00D127A8">
        <w:rPr>
          <w:rFonts w:ascii="Times New Roman" w:hAnsi="Times New Roman" w:cs="Times New Roman"/>
          <w:szCs w:val="24"/>
        </w:rPr>
        <w:t>määratlusele</w:t>
      </w:r>
      <w:r w:rsidRPr="002222D0" w:rsidR="00D127A8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vastav Rahvusringhäälingu kavandatav meediateenus, mida ta ei ole var</w:t>
      </w:r>
      <w:r w:rsidR="002B1678">
        <w:rPr>
          <w:rFonts w:ascii="Times New Roman" w:hAnsi="Times New Roman" w:cs="Times New Roman"/>
          <w:szCs w:val="24"/>
        </w:rPr>
        <w:t>em</w:t>
      </w:r>
      <w:r w:rsidRPr="002222D0">
        <w:rPr>
          <w:rFonts w:ascii="Times New Roman" w:hAnsi="Times New Roman" w:cs="Times New Roman"/>
          <w:szCs w:val="24"/>
        </w:rPr>
        <w:t xml:space="preserve"> osutanud või mis on olemasoleva meediateenuse tehnoloogiline edasiarendus ning mis kummalgi juhul mõju</w:t>
      </w:r>
      <w:r w:rsidR="002B1678">
        <w:rPr>
          <w:rFonts w:ascii="Times New Roman" w:hAnsi="Times New Roman" w:cs="Times New Roman"/>
          <w:szCs w:val="24"/>
        </w:rPr>
        <w:t>tab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FA6D87">
        <w:rPr>
          <w:rFonts w:ascii="Times New Roman" w:hAnsi="Times New Roman" w:cs="Times New Roman"/>
          <w:szCs w:val="24"/>
        </w:rPr>
        <w:t xml:space="preserve">märkimisväärselt </w:t>
      </w:r>
      <w:r w:rsidRPr="002222D0">
        <w:rPr>
          <w:rFonts w:ascii="Times New Roman" w:hAnsi="Times New Roman" w:cs="Times New Roman"/>
          <w:szCs w:val="24"/>
        </w:rPr>
        <w:t>meediatur</w:t>
      </w:r>
      <w:r w:rsidR="002B1678">
        <w:rPr>
          <w:rFonts w:ascii="Times New Roman" w:hAnsi="Times New Roman" w:cs="Times New Roman"/>
          <w:szCs w:val="24"/>
        </w:rPr>
        <w:t>gu</w:t>
      </w:r>
      <w:r w:rsidRPr="002222D0">
        <w:rPr>
          <w:rFonts w:ascii="Times New Roman" w:hAnsi="Times New Roman" w:cs="Times New Roman"/>
          <w:szCs w:val="24"/>
        </w:rPr>
        <w:t>, sealhulgas teenuse nõudlus</w:t>
      </w:r>
      <w:r w:rsidR="002B1678">
        <w:rPr>
          <w:rFonts w:ascii="Times New Roman" w:hAnsi="Times New Roman" w:cs="Times New Roman"/>
          <w:szCs w:val="24"/>
        </w:rPr>
        <w:t>t</w:t>
      </w:r>
      <w:r w:rsidRPr="002222D0">
        <w:rPr>
          <w:rFonts w:ascii="Times New Roman" w:hAnsi="Times New Roman" w:cs="Times New Roman"/>
          <w:szCs w:val="24"/>
        </w:rPr>
        <w:t xml:space="preserve"> ja konkurentsiolukor</w:t>
      </w:r>
      <w:r w:rsidR="002B1678">
        <w:rPr>
          <w:rFonts w:ascii="Times New Roman" w:hAnsi="Times New Roman" w:cs="Times New Roman"/>
          <w:szCs w:val="24"/>
        </w:rPr>
        <w:t>da</w:t>
      </w:r>
      <w:r w:rsidRPr="002222D0">
        <w:rPr>
          <w:rFonts w:ascii="Times New Roman" w:hAnsi="Times New Roman" w:cs="Times New Roman"/>
          <w:szCs w:val="24"/>
        </w:rPr>
        <w:t>.</w:t>
      </w:r>
    </w:p>
    <w:p w:rsidRPr="002222D0" w:rsidR="001A779D" w:rsidP="0056795D" w:rsidRDefault="00262272" w14:paraId="6E36D515" w14:textId="34DEB27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Enne </w:t>
      </w:r>
      <w:r w:rsidR="00FA6D87">
        <w:rPr>
          <w:rFonts w:ascii="Times New Roman" w:hAnsi="Times New Roman" w:cs="Times New Roman"/>
          <w:szCs w:val="24"/>
        </w:rPr>
        <w:t xml:space="preserve">kui alustatakse </w:t>
      </w:r>
      <w:r w:rsidRPr="002222D0">
        <w:rPr>
          <w:rFonts w:ascii="Times New Roman" w:hAnsi="Times New Roman" w:cs="Times New Roman"/>
          <w:szCs w:val="24"/>
        </w:rPr>
        <w:t>uue meediateenuse osutamis</w:t>
      </w:r>
      <w:r w:rsidR="00FA6D87">
        <w:rPr>
          <w:rFonts w:ascii="Times New Roman" w:hAnsi="Times New Roman" w:cs="Times New Roman"/>
          <w:szCs w:val="24"/>
        </w:rPr>
        <w:t xml:space="preserve">t, </w:t>
      </w:r>
      <w:r w:rsidRPr="002222D0">
        <w:rPr>
          <w:rFonts w:ascii="Times New Roman" w:hAnsi="Times New Roman" w:cs="Times New Roman"/>
          <w:szCs w:val="24"/>
        </w:rPr>
        <w:t>hinnatakse selle mõju meediaturule ning selle vastavust käesoleva seaduse §-s 4 sätestatud Rahvusringhäälingu eesmärgile teenida ühiskonna demokraatlik</w:t>
      </w:r>
      <w:r w:rsidR="00FA6D87">
        <w:rPr>
          <w:rFonts w:ascii="Times New Roman" w:hAnsi="Times New Roman" w:cs="Times New Roman"/>
          <w:szCs w:val="24"/>
        </w:rPr>
        <w:t>k</w:t>
      </w:r>
      <w:r w:rsidRPr="002222D0">
        <w:rPr>
          <w:rFonts w:ascii="Times New Roman" w:hAnsi="Times New Roman" w:cs="Times New Roman"/>
          <w:szCs w:val="24"/>
        </w:rPr>
        <w:t>e, sotsiaalseid ja kultuurilisi vajadusi.</w:t>
      </w:r>
    </w:p>
    <w:p w:rsidRPr="002222D0" w:rsidR="001A779D" w:rsidP="0056795D" w:rsidRDefault="00262272" w14:paraId="48996CFB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Käesoleva paragrahvi lõiget 2 ei kohaldata katsetamisjärgus olevatele uutele meediateenustele. Meediateenuse katsetamise periood võib kesta kuni kuus kuud.</w:t>
      </w:r>
    </w:p>
    <w:p w:rsidRPr="007E47EC" w:rsidR="001A779D" w:rsidP="0056795D" w:rsidRDefault="00262272" w14:paraId="40F6B7D1" w14:textId="3028B2F1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22D0">
        <w:rPr>
          <w:rFonts w:ascii="Times New Roman" w:hAnsi="Times New Roman" w:cs="Times New Roman"/>
          <w:szCs w:val="24"/>
        </w:rPr>
        <w:t>(4) Uue meediateenuse mõju hindab ja mõju hindamise otsuse teeb Tarbijakaitse ja Tehnilise Järelevalve Amet</w:t>
      </w:r>
      <w:r w:rsidRPr="002222D0" w:rsidR="00E17658">
        <w:rPr>
          <w:rFonts w:ascii="Times New Roman" w:hAnsi="Times New Roman" w:cs="Times New Roman"/>
          <w:szCs w:val="24"/>
        </w:rPr>
        <w:t xml:space="preserve"> </w:t>
      </w:r>
      <w:r w:rsidRPr="007E47EC" w:rsidR="00B92BE3">
        <w:rPr>
          <w:rFonts w:ascii="Times New Roman" w:hAnsi="Times New Roman" w:cs="Times New Roman"/>
          <w:color w:val="000000" w:themeColor="text1"/>
        </w:rPr>
        <w:t>käesoleva paragrahvi lõikes 6 nimetatud määruses sätestatud isikute taotluse alusel.</w:t>
      </w:r>
      <w:r w:rsidRPr="007E47EC" w:rsidR="00363EFA">
        <w:rPr>
          <w:rFonts w:ascii="Times New Roman" w:hAnsi="Times New Roman" w:cs="Times New Roman"/>
          <w:color w:val="000000" w:themeColor="text1"/>
        </w:rPr>
        <w:t xml:space="preserve"> Uue meediateenuse mõju hindamise taotluse rahuldamise või rahuldamata jätmise ning uue meediateenuse mõju hindamise otsus on haldusakt, mida võib vaidlustada haldusmenetluse seaduses ja halduskohtumenetluse seadustikus sätestatud korras.</w:t>
      </w:r>
    </w:p>
    <w:p w:rsidRPr="002222D0" w:rsidR="001A779D" w:rsidP="0056795D" w:rsidRDefault="00262272" w14:paraId="53F6B693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(5) </w:t>
      </w:r>
      <w:r w:rsidRPr="004351E2">
        <w:rPr>
          <w:rFonts w:ascii="Times New Roman" w:hAnsi="Times New Roman" w:cs="Times New Roman"/>
          <w:szCs w:val="24"/>
        </w:rPr>
        <w:t>Enne käesoleva paragrahvi lõikes 2 nimetatud meediaturu mõju hindamist võib Tarbijakaitse ja Tehnilise Järelevalve Amet taotluse alusel küsida Konkurentsiametilt konkurentsianalüüsi.</w:t>
      </w:r>
    </w:p>
    <w:p w:rsidRPr="002222D0" w:rsidR="001A779D" w:rsidP="0056795D" w:rsidRDefault="00262272" w14:paraId="3AC70396" w14:textId="2F6931E2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(6) Uue meediateenuse mõju hindamise, sealhulgas kulude katmise, tingimuse</w:t>
      </w:r>
      <w:r w:rsidRPr="002222D0" w:rsidR="00AB0BCD">
        <w:rPr>
          <w:rFonts w:ascii="Times New Roman" w:hAnsi="Times New Roman" w:cs="Times New Roman"/>
          <w:szCs w:val="24"/>
        </w:rPr>
        <w:t>d</w:t>
      </w:r>
      <w:r w:rsidRPr="002222D0">
        <w:rPr>
          <w:rFonts w:ascii="Times New Roman" w:hAnsi="Times New Roman" w:cs="Times New Roman"/>
          <w:szCs w:val="24"/>
        </w:rPr>
        <w:t xml:space="preserve"> ja kor</w:t>
      </w:r>
      <w:r w:rsidRPr="002222D0" w:rsidR="00AB0BCD">
        <w:rPr>
          <w:rFonts w:ascii="Times New Roman" w:hAnsi="Times New Roman" w:cs="Times New Roman"/>
          <w:szCs w:val="24"/>
        </w:rPr>
        <w:t>ra</w:t>
      </w:r>
      <w:r w:rsidRPr="002222D0">
        <w:rPr>
          <w:rFonts w:ascii="Times New Roman" w:hAnsi="Times New Roman" w:cs="Times New Roman"/>
          <w:szCs w:val="24"/>
        </w:rPr>
        <w:t xml:space="preserve"> kehtesta</w:t>
      </w:r>
      <w:r w:rsidRPr="002222D0" w:rsidR="00AB0BCD">
        <w:rPr>
          <w:rFonts w:ascii="Times New Roman" w:hAnsi="Times New Roman" w:cs="Times New Roman"/>
          <w:szCs w:val="24"/>
        </w:rPr>
        <w:t>b</w:t>
      </w:r>
      <w:r w:rsidRPr="002222D0">
        <w:rPr>
          <w:rFonts w:ascii="Times New Roman" w:hAnsi="Times New Roman" w:cs="Times New Roman"/>
          <w:szCs w:val="24"/>
        </w:rPr>
        <w:t xml:space="preserve"> valdkonna eest vastutav minist</w:t>
      </w:r>
      <w:r w:rsidRPr="002222D0" w:rsidR="00AB0BCD">
        <w:rPr>
          <w:rFonts w:ascii="Times New Roman" w:hAnsi="Times New Roman" w:cs="Times New Roman"/>
          <w:szCs w:val="24"/>
        </w:rPr>
        <w:t>er</w:t>
      </w:r>
      <w:r w:rsidRPr="002222D0">
        <w:rPr>
          <w:rFonts w:ascii="Times New Roman" w:hAnsi="Times New Roman" w:cs="Times New Roman"/>
          <w:szCs w:val="24"/>
        </w:rPr>
        <w:t xml:space="preserve"> määrusega.</w:t>
      </w:r>
    </w:p>
    <w:p w:rsidR="00BB45BA" w:rsidP="0056795D" w:rsidRDefault="00262272" w14:paraId="232FB5C8" w14:textId="7AF2DF1E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Uue meediateenuse mõju hindamise otsus on täitedokument täitemenetluse seadustiku § 2 lõike</w:t>
      </w:r>
      <w:r w:rsidR="00ED7B80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1 punkti 21 tähenduses. Kui uue meediateenuse mõju hindamise otsuse alusel maksmisele kuuluvat summat tähtaja jooksul ei maksta, annab otsuse teinud asutus otsuse sundtäitmisele täitemenetluse seadustikus sätestatud korras.“;</w:t>
      </w:r>
    </w:p>
    <w:p w:rsidRPr="003B39A5" w:rsidR="002839AB" w:rsidP="0056795D" w:rsidRDefault="002839AB" w14:paraId="0E10D6AD" w14:textId="2FB5531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3B39A5">
        <w:rPr>
          <w:rFonts w:ascii="Times New Roman" w:hAnsi="Times New Roman" w:cs="Times New Roman"/>
          <w:b/>
          <w:bCs/>
          <w:color w:val="000000" w:themeColor="text1"/>
          <w:szCs w:val="24"/>
        </w:rPr>
        <w:t>6)</w:t>
      </w:r>
      <w:r w:rsidRPr="003B39A5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B39A5">
        <w:rPr>
          <w:rFonts w:ascii="Times New Roman" w:hAnsi="Times New Roman" w:cs="Times New Roman"/>
          <w:color w:val="000000" w:themeColor="text1"/>
          <w:spacing w:val="8"/>
          <w:szCs w:val="24"/>
          <w:shd w:val="clear" w:color="auto" w:fill="FFFFFF"/>
        </w:rPr>
        <w:t>paragrahvi 7 lõikest 1 jäetakse välja tekstiosa „tasakaalus“;</w:t>
      </w:r>
    </w:p>
    <w:p w:rsidRPr="007E47EC" w:rsidR="00A447F5" w:rsidP="0056795D" w:rsidRDefault="00967E9E" w14:paraId="33E9589B" w14:textId="5DECD28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3B39A5">
        <w:rPr>
          <w:rFonts w:ascii="Times New Roman" w:hAnsi="Times New Roman" w:cs="Times New Roman"/>
          <w:b/>
          <w:bCs/>
          <w:color w:val="000000" w:themeColor="text1"/>
          <w:szCs w:val="24"/>
        </w:rPr>
        <w:t>7</w:t>
      </w:r>
      <w:r w:rsidRPr="003B39A5" w:rsidR="00A447F5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Pr="003B39A5" w:rsidR="00A447F5">
        <w:rPr>
          <w:rFonts w:ascii="Times New Roman" w:hAnsi="Times New Roman" w:cs="Times New Roman"/>
          <w:color w:val="000000" w:themeColor="text1"/>
          <w:szCs w:val="24"/>
        </w:rPr>
        <w:t xml:space="preserve"> paragrahvi 7 lõike 5 punkt 1</w:t>
      </w:r>
      <w:r w:rsidRPr="003B39A5" w:rsidR="002839A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B39A5" w:rsidR="00A447F5">
        <w:rPr>
          <w:rFonts w:ascii="Times New Roman" w:hAnsi="Times New Roman" w:cs="Times New Roman"/>
          <w:color w:val="000000" w:themeColor="text1"/>
          <w:szCs w:val="24"/>
        </w:rPr>
        <w:t>muudetakse ja sõnastatakse järgmiselt:</w:t>
      </w:r>
    </w:p>
    <w:p w:rsidRPr="007E47EC" w:rsidR="00A447F5" w:rsidP="0056795D" w:rsidRDefault="00A447F5" w14:paraId="5AB77B31" w14:textId="5945B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color w:val="000000" w:themeColor="text1"/>
          <w:szCs w:val="24"/>
        </w:rPr>
        <w:t>„1) iga-aastane toetus riigieelarvest;“;</w:t>
      </w:r>
    </w:p>
    <w:p w:rsidRPr="002222D0" w:rsidR="001A779D" w:rsidP="0056795D" w:rsidRDefault="00967E9E" w14:paraId="07B9B837" w14:textId="049855AC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8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9 lõike 2 punkt 3 muudetakse ja sõnastatakse järgmiselt:</w:t>
      </w:r>
    </w:p>
    <w:p w:rsidRPr="002222D0" w:rsidR="00BB45BA" w:rsidP="0056795D" w:rsidRDefault="00262272" w14:paraId="35558A53" w14:textId="2BF88C9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„3) kavandatavad</w:t>
      </w:r>
      <w:r w:rsidR="00A126B0">
        <w:rPr>
          <w:rFonts w:ascii="Times New Roman" w:hAnsi="Times New Roman" w:cs="Times New Roman"/>
          <w:szCs w:val="24"/>
        </w:rPr>
        <w:t xml:space="preserve"> </w:t>
      </w:r>
      <w:r w:rsidRPr="007E47EC" w:rsidR="00A126B0">
        <w:rPr>
          <w:rFonts w:ascii="Times New Roman" w:hAnsi="Times New Roman" w:cs="Times New Roman"/>
          <w:color w:val="000000" w:themeColor="text1"/>
          <w:szCs w:val="24"/>
        </w:rPr>
        <w:t>meediateenused, sealhulgas</w:t>
      </w: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uued meediateenused</w:t>
      </w:r>
      <w:r w:rsidR="00A126B0">
        <w:rPr>
          <w:rFonts w:ascii="Times New Roman" w:hAnsi="Times New Roman" w:cs="Times New Roman"/>
          <w:szCs w:val="24"/>
        </w:rPr>
        <w:t>,</w:t>
      </w:r>
      <w:r w:rsidRPr="002222D0">
        <w:rPr>
          <w:rFonts w:ascii="Times New Roman" w:hAnsi="Times New Roman" w:cs="Times New Roman"/>
          <w:szCs w:val="24"/>
        </w:rPr>
        <w:t xml:space="preserve"> ning nende arendamise eesmärgid ja põhjendused;“;</w:t>
      </w:r>
    </w:p>
    <w:p w:rsidRPr="002222D0" w:rsidR="001A779D" w:rsidP="0056795D" w:rsidRDefault="00967E9E" w14:paraId="04B04D97" w14:textId="2D1E2E4A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9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9 täiendatakse lõikega 6 järgmises sõnastuses:</w:t>
      </w:r>
    </w:p>
    <w:p w:rsidRPr="002222D0" w:rsidR="00BB45BA" w:rsidP="0056795D" w:rsidRDefault="00262272" w14:paraId="2E3BA3DD" w14:textId="330ACC8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„(6) Kui arengukava ei sisalda käesoleva paragrahvi lõike 2 punktis 3 sätestatud informatsiooni</w:t>
      </w:r>
      <w:r w:rsidR="00A126B0">
        <w:rPr>
          <w:rFonts w:ascii="Times New Roman" w:hAnsi="Times New Roman" w:cs="Times New Roman"/>
          <w:szCs w:val="24"/>
        </w:rPr>
        <w:t xml:space="preserve"> </w:t>
      </w:r>
      <w:r w:rsidRPr="007E47EC" w:rsidR="00A126B0">
        <w:rPr>
          <w:rFonts w:ascii="Times New Roman" w:hAnsi="Times New Roman" w:cs="Times New Roman"/>
          <w:color w:val="000000" w:themeColor="text1"/>
          <w:szCs w:val="24"/>
        </w:rPr>
        <w:t>uue meediateenuse kohta</w:t>
      </w:r>
      <w:r w:rsidRPr="002222D0">
        <w:rPr>
          <w:rFonts w:ascii="Times New Roman" w:hAnsi="Times New Roman" w:cs="Times New Roman"/>
          <w:szCs w:val="24"/>
        </w:rPr>
        <w:t xml:space="preserve">, avalikustab Rahvusringhääling </w:t>
      </w:r>
      <w:r w:rsidRPr="007E47EC" w:rsidR="00165AD6">
        <w:rPr>
          <w:rFonts w:ascii="Times New Roman" w:hAnsi="Times New Roman" w:cs="Times New Roman"/>
          <w:color w:val="000000" w:themeColor="text1"/>
          <w:szCs w:val="24"/>
        </w:rPr>
        <w:t>kavandatava</w:t>
      </w:r>
      <w:r w:rsidR="00165AD6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uue meediateenuse eesmärgi ja põhjenduse oma veebilehel vähemalt kolm kuud enne selle pakkumise alustamist.“;</w:t>
      </w:r>
    </w:p>
    <w:p w:rsidRPr="002222D0" w:rsidR="001A779D" w:rsidP="0056795D" w:rsidRDefault="00967E9E" w14:paraId="09063E73" w14:textId="361C881D">
      <w:pPr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10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</w:t>
      </w:r>
      <w:r w:rsidRPr="002222D0" w:rsidR="00E818B6">
        <w:rPr>
          <w:rFonts w:ascii="Times New Roman" w:hAnsi="Times New Roman" w:cs="Times New Roman"/>
          <w:bCs/>
          <w:szCs w:val="24"/>
        </w:rPr>
        <w:t>paragrahv</w:t>
      </w:r>
      <w:del w:author="Moonika Kuusk - JUSTDIGI" w:date="2025-12-05T09:30:00Z" w16du:dateUtc="2025-12-05T07:30:00Z" w:id="3">
        <w:r w:rsidRPr="002222D0" w:rsidDel="00A550CB" w:rsidR="00E818B6">
          <w:rPr>
            <w:rFonts w:ascii="Times New Roman" w:hAnsi="Times New Roman" w:cs="Times New Roman"/>
            <w:bCs/>
            <w:szCs w:val="24"/>
          </w:rPr>
          <w:delText>i</w:delText>
        </w:r>
      </w:del>
      <w:r w:rsidRPr="002222D0" w:rsidR="00E818B6">
        <w:rPr>
          <w:rFonts w:ascii="Times New Roman" w:hAnsi="Times New Roman" w:cs="Times New Roman"/>
          <w:bCs/>
          <w:szCs w:val="24"/>
        </w:rPr>
        <w:t xml:space="preserve"> 10 muudetakse ja sõnastatakse järgmiselt:</w:t>
      </w:r>
    </w:p>
    <w:p w:rsidRPr="002222D0" w:rsidR="00E818B6" w:rsidP="0056795D" w:rsidRDefault="00E818B6" w14:paraId="5D479E0E" w14:textId="77777777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10. Riigieelarvest eraldatav toetus</w:t>
      </w:r>
    </w:p>
    <w:p w:rsidRPr="002222D0" w:rsidR="00E818B6" w:rsidP="0056795D" w:rsidRDefault="00E818B6" w14:paraId="1F876823" w14:textId="02C55DD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Käesolevast seadusest tulenevate ülesannete täitmise toetamiseks eraldatakse Rahvusringhäälingule toetus riigieelarvest.</w:t>
      </w:r>
    </w:p>
    <w:p w:rsidRPr="002222D0" w:rsidR="00E818B6" w:rsidP="0056795D" w:rsidRDefault="00E818B6" w14:paraId="28B2D385" w14:textId="6CA8A92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</w:t>
      </w:r>
      <w:r w:rsidRPr="002222D0" w:rsidR="004C52E7">
        <w:rPr>
          <w:rFonts w:ascii="Times New Roman" w:hAnsi="Times New Roman" w:cs="Times New Roman"/>
          <w:szCs w:val="24"/>
        </w:rPr>
        <w:t>Valdkonna eest vastutav minister</w:t>
      </w:r>
      <w:r w:rsidRPr="002222D0">
        <w:rPr>
          <w:rFonts w:ascii="Times New Roman" w:hAnsi="Times New Roman" w:cs="Times New Roman"/>
          <w:szCs w:val="24"/>
        </w:rPr>
        <w:t xml:space="preserve"> esitab eelarvestrateegia koostamisel iga nelja aasta järel Rahvusringhäälingule kavandatava toetuse summa suuruse nelja-aastaseks perioodiks, eraldi iga aasta kohta, arvestades makromajandusprognoosi ja rahandusprognoosi.</w:t>
      </w:r>
    </w:p>
    <w:p w:rsidRPr="002222D0" w:rsidR="00E818B6" w:rsidP="0056795D" w:rsidRDefault="00E818B6" w14:paraId="6F694FC2" w14:textId="2D3F6070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Rahvusringhäälingule riigieelarvest eraldatav toetus sisaldab avalike ülesannete täitmiseks vajalikke majandamiskulusid, tööjõukulu, investeeringuid</w:t>
      </w:r>
      <w:r w:rsidRPr="002222D0" w:rsidR="00494649">
        <w:rPr>
          <w:rFonts w:ascii="Times New Roman" w:hAnsi="Times New Roman" w:cs="Times New Roman"/>
          <w:szCs w:val="24"/>
        </w:rPr>
        <w:t xml:space="preserve"> ja</w:t>
      </w:r>
      <w:r w:rsidRPr="002222D0">
        <w:rPr>
          <w:rFonts w:ascii="Times New Roman" w:hAnsi="Times New Roman" w:cs="Times New Roman"/>
          <w:szCs w:val="24"/>
        </w:rPr>
        <w:t xml:space="preserve"> finantseerimistehinguid.</w:t>
      </w:r>
    </w:p>
    <w:p w:rsidRPr="002222D0" w:rsidR="00E818B6" w:rsidP="0056795D" w:rsidRDefault="00E818B6" w14:paraId="3625B964" w14:textId="305DAA1B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(4) </w:t>
      </w:r>
      <w:r w:rsidRPr="002222D0" w:rsidR="004C52E7">
        <w:rPr>
          <w:rFonts w:ascii="Times New Roman" w:hAnsi="Times New Roman" w:cs="Times New Roman"/>
          <w:szCs w:val="24"/>
        </w:rPr>
        <w:t>Valdkonna eest vastutav minister</w:t>
      </w:r>
      <w:r w:rsidRPr="002222D0">
        <w:rPr>
          <w:rFonts w:ascii="Times New Roman" w:hAnsi="Times New Roman" w:cs="Times New Roman"/>
          <w:szCs w:val="24"/>
        </w:rPr>
        <w:t xml:space="preserve"> sõlmib Rahvusringhäälinguga nelja-aastase raamlepingu, lähtudes riigieelarvestrateegias Rahvusringhäälingu toetuseks planeeritud summadest.</w:t>
      </w:r>
    </w:p>
    <w:p w:rsidRPr="002222D0" w:rsidR="00E818B6" w:rsidP="0056795D" w:rsidRDefault="00E818B6" w14:paraId="60460B2A" w14:textId="70036A2C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(5) Lisaks käesoleva paragrahvi lõikes 3 nimetatud toetusele võib riigieelarvest eraldada Rahvusringhäälingule sihtotstarbelisi </w:t>
      </w:r>
      <w:r w:rsidRPr="007E47EC" w:rsidR="0073412E">
        <w:rPr>
          <w:rFonts w:ascii="Times New Roman" w:hAnsi="Times New Roman" w:cs="Times New Roman"/>
          <w:color w:val="000000" w:themeColor="text1"/>
          <w:szCs w:val="24"/>
        </w:rPr>
        <w:t>toetuseid</w:t>
      </w:r>
      <w:r w:rsidRPr="002222D0">
        <w:rPr>
          <w:rFonts w:ascii="Times New Roman" w:hAnsi="Times New Roman" w:cs="Times New Roman"/>
          <w:szCs w:val="24"/>
        </w:rPr>
        <w:t xml:space="preserve"> riigikaitseülesannete täitmiseks, elutähtsate teenuste osutamiseks </w:t>
      </w:r>
      <w:r w:rsidR="00525DBC">
        <w:rPr>
          <w:rFonts w:ascii="Times New Roman" w:hAnsi="Times New Roman" w:cs="Times New Roman"/>
          <w:szCs w:val="24"/>
        </w:rPr>
        <w:t>ja</w:t>
      </w:r>
      <w:r w:rsidRPr="002222D0" w:rsidR="00525DBC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muudel juhtudel, kui see on vajalik Rahvusringhäälingule käesoleva seadusega pandud ülesannete jätkusuutlikuks täitmiseks.</w:t>
      </w:r>
    </w:p>
    <w:p w:rsidRPr="002222D0" w:rsidR="00E818B6" w:rsidP="0056795D" w:rsidRDefault="00E818B6" w14:paraId="7A27424A" w14:textId="121DB4E0">
      <w:pPr>
        <w:spacing w:line="240" w:lineRule="auto"/>
        <w:jc w:val="both"/>
        <w:rPr>
          <w:rFonts w:ascii="Times New Roman" w:hAnsi="Times New Roman" w:cs="Times New Roman"/>
          <w:i/>
          <w:iCs/>
          <w:color w:val="A6A6A6" w:themeColor="background1" w:themeShade="A6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(6) Raamlepingus sätestatud toetuse summad kajastatakse vastava perioodi riigieelarvestrateegias </w:t>
      </w:r>
      <w:r w:rsidR="00525DBC">
        <w:rPr>
          <w:rFonts w:ascii="Times New Roman" w:hAnsi="Times New Roman" w:cs="Times New Roman"/>
          <w:szCs w:val="24"/>
        </w:rPr>
        <w:t>ja</w:t>
      </w:r>
      <w:r w:rsidRPr="002222D0" w:rsidR="00525DBC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neid raamlepingu kehtivusaja jooksul</w:t>
      </w:r>
      <w:r w:rsidR="00525DBC">
        <w:rPr>
          <w:rFonts w:ascii="Times New Roman" w:hAnsi="Times New Roman" w:cs="Times New Roman"/>
          <w:szCs w:val="24"/>
        </w:rPr>
        <w:t xml:space="preserve"> </w:t>
      </w:r>
      <w:r w:rsidRPr="002222D0" w:rsidR="00525DBC">
        <w:rPr>
          <w:rFonts w:ascii="Times New Roman" w:hAnsi="Times New Roman" w:cs="Times New Roman"/>
          <w:szCs w:val="24"/>
        </w:rPr>
        <w:t xml:space="preserve">ei </w:t>
      </w:r>
      <w:r w:rsidR="003B5956">
        <w:rPr>
          <w:rFonts w:ascii="Times New Roman" w:hAnsi="Times New Roman" w:cs="Times New Roman"/>
          <w:szCs w:val="24"/>
        </w:rPr>
        <w:t>vähendata</w:t>
      </w:r>
      <w:r w:rsidRPr="002222D0">
        <w:rPr>
          <w:rFonts w:ascii="Times New Roman" w:hAnsi="Times New Roman" w:cs="Times New Roman"/>
          <w:szCs w:val="24"/>
        </w:rPr>
        <w:t>. Uue nelja-aastase perioodi toetust ei vähendata võrreldes eelneva raamlepingu perioodiga, välja arvatud juhul, kui vähendamine on tingitud märkimisväärsest majanduslangusest, riigikaitselistest vajadustest või muudest erakorralistest asjaoludest.</w:t>
      </w:r>
    </w:p>
    <w:p w:rsidRPr="002222D0" w:rsidR="00E818B6" w:rsidP="0056795D" w:rsidRDefault="00E818B6" w14:paraId="4F2710A3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Raamleping sõlmitakse hiljemalt eelneva raamlepingu kehtivuse viimase aasta 30. septembriks.</w:t>
      </w:r>
    </w:p>
    <w:p w:rsidRPr="002222D0" w:rsidR="00E818B6" w:rsidP="0056795D" w:rsidRDefault="00E818B6" w14:paraId="28B60B84" w14:textId="0EE8D2A5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(8) Raamlepingus sätestatakse toetuse summad iga eelarveaasta kohta </w:t>
      </w:r>
      <w:r w:rsidR="0039092D">
        <w:rPr>
          <w:rFonts w:ascii="Times New Roman" w:hAnsi="Times New Roman" w:cs="Times New Roman"/>
          <w:szCs w:val="24"/>
        </w:rPr>
        <w:t>ja</w:t>
      </w:r>
      <w:r w:rsidRPr="002222D0" w:rsidR="0039092D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toetuse kasutamise aruandluse kord.</w:t>
      </w:r>
    </w:p>
    <w:p w:rsidRPr="002222D0" w:rsidR="00E818B6" w:rsidP="0056795D" w:rsidRDefault="00E818B6" w14:paraId="6AE499AC" w14:textId="7BAB499E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(9) Pärast iga-aastase riigieelarve vastuvõtmist sõlmitakse raamlepingu lisa, milles määratakse toetuse jaotus kululiikide kaupa. Lisa sõlmitakse ka käesoleva paragrahvi lõikes 5 nimetatud sihtotstarbeliste </w:t>
      </w:r>
      <w:r w:rsidRPr="007E47EC" w:rsidR="0073412E">
        <w:rPr>
          <w:rFonts w:ascii="Times New Roman" w:hAnsi="Times New Roman" w:cs="Times New Roman"/>
          <w:color w:val="000000" w:themeColor="text1"/>
          <w:szCs w:val="24"/>
        </w:rPr>
        <w:t>toetuste</w:t>
      </w:r>
      <w:r w:rsidRPr="002222D0">
        <w:rPr>
          <w:rFonts w:ascii="Times New Roman" w:hAnsi="Times New Roman" w:cs="Times New Roman"/>
          <w:szCs w:val="24"/>
        </w:rPr>
        <w:t xml:space="preserve"> puhul.</w:t>
      </w:r>
    </w:p>
    <w:p w:rsidRPr="002222D0" w:rsidR="00BB45BA" w:rsidP="0056795D" w:rsidRDefault="00E818B6" w14:paraId="486663C1" w14:textId="1925D9A6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(10) Raamleping ja selle lisad avalikustatakse Kultuuriministeeriumi ja Rahvusringhäälingu veebilehel ühe nädala jooksul pärast allkirjastamist.</w:t>
      </w:r>
      <w:ins w:author="Moonika Kuusk - JUSTDIGI" w:date="2025-12-05T09:47:00Z" w16du:dateUtc="2025-12-05T07:47:00Z" w:id="4">
        <w:r w:rsidR="00862287">
          <w:rPr>
            <w:rFonts w:ascii="Times New Roman" w:hAnsi="Times New Roman" w:cs="Times New Roman"/>
            <w:szCs w:val="24"/>
          </w:rPr>
          <w:t>“</w:t>
        </w:r>
      </w:ins>
      <w:del w:author="Moonika Kuusk - JUSTDIGI" w:date="2025-12-05T09:47:00Z" w16du:dateUtc="2025-12-05T07:47:00Z" w:id="5">
        <w:r w:rsidDel="00862287" w:rsidR="00B92BE3">
          <w:rPr>
            <w:rFonts w:ascii="Times New Roman" w:hAnsi="Times New Roman" w:cs="Times New Roman"/>
            <w:szCs w:val="24"/>
          </w:rPr>
          <w:delText>"</w:delText>
        </w:r>
      </w:del>
      <w:r w:rsidR="00B92BE3">
        <w:rPr>
          <w:rFonts w:ascii="Times New Roman" w:hAnsi="Times New Roman" w:cs="Times New Roman"/>
          <w:szCs w:val="24"/>
        </w:rPr>
        <w:t>;</w:t>
      </w:r>
    </w:p>
    <w:p w:rsidRPr="002222D0" w:rsidR="001A779D" w:rsidP="0056795D" w:rsidRDefault="00A447F5" w14:paraId="47139FBB" w14:textId="023C0A8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1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12 lõige 1 muudetakse ja sõnastatakse järgmiselt:</w:t>
      </w:r>
    </w:p>
    <w:p w:rsidRPr="002222D0" w:rsidR="001A779D" w:rsidP="0056795D" w:rsidRDefault="00262272" w14:paraId="56E3AE63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„(1) Koos arengukava projektiga esitatakse Rahvusringhäälingu nõukogule:</w:t>
      </w:r>
    </w:p>
    <w:p w:rsidRPr="002222D0" w:rsidR="001A779D" w:rsidP="0056795D" w:rsidRDefault="00262272" w14:paraId="77A5E38E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1) mõjude analüüs, milles antakse põhjendatud hinnang üle-eelmises arengukavas esitatud arengukavatsuste täitmisele ja Rahvusringhäälingu tegutsemise vastavusele käesoleva seadusega;</w:t>
      </w:r>
    </w:p>
    <w:p w:rsidRPr="002222D0" w:rsidR="00BB45BA" w:rsidP="0056795D" w:rsidRDefault="00262272" w14:paraId="6F2BF75A" w14:textId="7150765B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kavandatava uue meediateenuse mõju kirjeldus meediaturule ning selle vastavus käesoleva seaduse §-s 4 sätestatud Rahvusringhäälingu eesmärgile teenida ühiskonna demokraatli</w:t>
      </w:r>
      <w:r w:rsidR="0039092D">
        <w:rPr>
          <w:rFonts w:ascii="Times New Roman" w:hAnsi="Times New Roman" w:cs="Times New Roman"/>
          <w:szCs w:val="24"/>
        </w:rPr>
        <w:t>k</w:t>
      </w:r>
      <w:r w:rsidRPr="002222D0">
        <w:rPr>
          <w:rFonts w:ascii="Times New Roman" w:hAnsi="Times New Roman" w:cs="Times New Roman"/>
          <w:szCs w:val="24"/>
        </w:rPr>
        <w:t>ke, sotsiaalseid ja kultuurilisi vajadusi.“;</w:t>
      </w:r>
    </w:p>
    <w:p w:rsidRPr="002222D0" w:rsidR="00BB45BA" w:rsidP="0056795D" w:rsidRDefault="00262272" w14:paraId="1F4A2688" w14:textId="3036E68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2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13 </w:t>
      </w:r>
      <w:r w:rsidRPr="007E47EC" w:rsidR="0072767F">
        <w:rPr>
          <w:rFonts w:ascii="Times New Roman" w:hAnsi="Times New Roman" w:cs="Times New Roman"/>
          <w:color w:val="000000" w:themeColor="text1"/>
          <w:szCs w:val="24"/>
        </w:rPr>
        <w:t xml:space="preserve">kolmas lause </w:t>
      </w:r>
      <w:r w:rsidRPr="002222D0">
        <w:rPr>
          <w:rFonts w:ascii="Times New Roman" w:hAnsi="Times New Roman" w:cs="Times New Roman"/>
          <w:szCs w:val="24"/>
        </w:rPr>
        <w:t>jäetakse välja</w:t>
      </w:r>
      <w:r w:rsidR="0072767F">
        <w:rPr>
          <w:rFonts w:ascii="Times New Roman" w:hAnsi="Times New Roman" w:cs="Times New Roman"/>
          <w:szCs w:val="24"/>
        </w:rPr>
        <w:t>;</w:t>
      </w:r>
      <w:r w:rsidRPr="002222D0">
        <w:rPr>
          <w:rFonts w:ascii="Times New Roman" w:hAnsi="Times New Roman" w:cs="Times New Roman"/>
          <w:szCs w:val="24"/>
        </w:rPr>
        <w:t xml:space="preserve"> </w:t>
      </w:r>
    </w:p>
    <w:p w:rsidRPr="002222D0" w:rsidR="001A779D" w:rsidP="0056795D" w:rsidRDefault="00262272" w14:paraId="75CC428A" w14:textId="0C2C0E4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3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14 lõike 1 punkt 2 muudetakse ja sõnastatakse järgmiselt:</w:t>
      </w:r>
    </w:p>
    <w:p w:rsidRPr="002222D0" w:rsidR="00BB45BA" w:rsidP="0056795D" w:rsidRDefault="00262272" w14:paraId="09AFDB6C" w14:textId="2A6E034A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„2) esindajad Rahvusringhäälingu tegevusvaldkonna tunnustatud asjatundjate hulgast, kelle arv peab olema igal ajahetkel vähemalt ühe liikme võrra suurem kui Riigikogus esindatud fraktsioonide arv </w:t>
      </w:r>
      <w:r w:rsidR="008674BE">
        <w:rPr>
          <w:rFonts w:ascii="Times New Roman" w:hAnsi="Times New Roman" w:cs="Times New Roman"/>
          <w:szCs w:val="24"/>
        </w:rPr>
        <w:t>ja</w:t>
      </w:r>
      <w:r w:rsidRPr="002222D0" w:rsidR="008674BE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kelle volitused kestavad viis aastat.“;</w:t>
      </w:r>
    </w:p>
    <w:p w:rsidRPr="002222D0" w:rsidR="001A779D" w:rsidP="0056795D" w:rsidRDefault="00262272" w14:paraId="7ABD2598" w14:textId="799AF7D1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4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14 täiendatakse lõikega 1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:rsidR="00BB45BA" w:rsidP="0056795D" w:rsidRDefault="00262272" w14:paraId="4CAF4B0C" w14:textId="3C0A1CE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>) Käesoleva paragrahvi lõike 1 punktis 2 nimetatud asjatundjad valitakse avaliku konkursi</w:t>
      </w:r>
      <w:r w:rsidR="008674BE">
        <w:rPr>
          <w:rFonts w:ascii="Times New Roman" w:hAnsi="Times New Roman" w:cs="Times New Roman"/>
          <w:szCs w:val="24"/>
        </w:rPr>
        <w:t>ga</w:t>
      </w:r>
      <w:r w:rsidRPr="002222D0">
        <w:rPr>
          <w:rFonts w:ascii="Times New Roman" w:hAnsi="Times New Roman" w:cs="Times New Roman"/>
          <w:szCs w:val="24"/>
        </w:rPr>
        <w:t>, mille kuulutab välja Riigikogu kultuurikomisjon.“;</w:t>
      </w:r>
    </w:p>
    <w:p w:rsidRPr="007E47EC" w:rsidR="009768FB" w:rsidP="0056795D" w:rsidRDefault="009768FB" w14:paraId="1F06F10A" w14:textId="3A6CDC0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1</w:t>
      </w:r>
      <w:r w:rsidRPr="007E47EC" w:rsidR="00967E9E">
        <w:rPr>
          <w:rFonts w:ascii="Times New Roman" w:hAnsi="Times New Roman" w:cs="Times New Roman"/>
          <w:b/>
          <w:bCs/>
          <w:color w:val="000000" w:themeColor="text1"/>
          <w:szCs w:val="24"/>
        </w:rPr>
        <w:t>5</w:t>
      </w: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 paragrahvi 15 lõike 1 punkt 4 muudetakse ja sõnastatakse järgmiselt:</w:t>
      </w:r>
    </w:p>
    <w:p w:rsidRPr="007E47EC" w:rsidR="009768FB" w:rsidP="0056795D" w:rsidRDefault="009768FB" w14:paraId="28204EBB" w14:textId="62EE2D3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„4) </w:t>
      </w:r>
      <w:del w:author="Moonika Kuusk - JUSTDIGI" w:date="2025-12-05T10:13:00Z" w16du:dateUtc="2025-12-05T08:13:00Z" w:id="6">
        <w:r w:rsidRPr="007E47EC" w:rsidDel="00C12C3E">
          <w:rPr>
            <w:rFonts w:ascii="Times New Roman" w:hAnsi="Times New Roman" w:cs="Times New Roman"/>
            <w:color w:val="000000" w:themeColor="text1"/>
            <w:szCs w:val="24"/>
          </w:rPr>
          <w:delText xml:space="preserve"> </w:delText>
        </w:r>
      </w:del>
      <w:r w:rsidRPr="007E47EC">
        <w:rPr>
          <w:rFonts w:ascii="Times New Roman" w:hAnsi="Times New Roman" w:cs="Times New Roman"/>
          <w:color w:val="000000" w:themeColor="text1"/>
          <w:szCs w:val="24"/>
        </w:rPr>
        <w:t>tö</w:t>
      </w:r>
      <w:r w:rsidRPr="007E47EC">
        <w:rPr>
          <w:rFonts w:ascii="Times New Roman" w:hAnsi="Times New Roman" w:cs="Times New Roman"/>
          <w:color w:val="000000" w:themeColor="text1"/>
        </w:rPr>
        <w:t>öalas</w:t>
      </w:r>
      <w:r w:rsidRPr="007E47EC" w:rsidR="007F55EB">
        <w:rPr>
          <w:rFonts w:ascii="Times New Roman" w:hAnsi="Times New Roman" w:cs="Times New Roman"/>
          <w:color w:val="000000" w:themeColor="text1"/>
        </w:rPr>
        <w:t>t</w:t>
      </w:r>
      <w:r w:rsidRPr="007E47EC">
        <w:rPr>
          <w:rFonts w:ascii="Times New Roman" w:hAnsi="Times New Roman" w:cs="Times New Roman"/>
          <w:color w:val="000000" w:themeColor="text1"/>
        </w:rPr>
        <w:t>es lepingulistes suhetes mis tahes meediateenuse osutajaga;“;</w:t>
      </w:r>
    </w:p>
    <w:p w:rsidRPr="002222D0" w:rsidR="001A779D" w:rsidP="0056795D" w:rsidRDefault="00BB45BA" w14:paraId="63E6BF80" w14:textId="4CC9D642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6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15 lõiget 1 täiendatakse punktiga 7 järgmises sõnastuses:</w:t>
      </w:r>
    </w:p>
    <w:p w:rsidRPr="002222D0" w:rsidR="00BB45BA" w:rsidP="0056795D" w:rsidRDefault="00262272" w14:paraId="0F5A29B7" w14:textId="658DA154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„7) Eestis registreeritud erakonna juhtorgani liige, kui ta on käesoleva seaduse § 14 lõike 1 punktis</w:t>
      </w:r>
      <w:r w:rsidR="008674BE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2 nimetatud asjatundja.“;</w:t>
      </w:r>
    </w:p>
    <w:p w:rsidR="00257127" w:rsidP="0056795D" w:rsidRDefault="00E818B6" w14:paraId="52C2FB4A" w14:textId="20B8A73E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7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20 lõiget 2 täiendatakse </w:t>
      </w:r>
      <w:r w:rsidRPr="00F17EC8" w:rsidR="00986721">
        <w:rPr>
          <w:rFonts w:ascii="Times New Roman" w:hAnsi="Times New Roman" w:cs="Times New Roman"/>
          <w:color w:val="000000" w:themeColor="text1"/>
          <w:szCs w:val="24"/>
        </w:rPr>
        <w:t>teise lausega järgmises sõnastuses:</w:t>
      </w:r>
      <w:r w:rsidRPr="00F17EC8" w:rsidR="00262272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 w:rsidR="00262272">
        <w:rPr>
          <w:rFonts w:ascii="Times New Roman" w:hAnsi="Times New Roman" w:cs="Times New Roman"/>
          <w:szCs w:val="24"/>
        </w:rPr>
        <w:t>„Tasu maksmine toimub vastavalt nõukogu koosolekutest osavõtule.“;</w:t>
      </w:r>
    </w:p>
    <w:p w:rsidRPr="00F17EC8" w:rsidR="00D64C8E" w:rsidP="0056795D" w:rsidRDefault="00D64C8E" w14:paraId="77AADC80" w14:textId="2FE320E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F17EC8">
        <w:rPr>
          <w:rFonts w:ascii="Times New Roman" w:hAnsi="Times New Roman" w:cs="Times New Roman"/>
          <w:b/>
          <w:bCs/>
          <w:color w:val="000000" w:themeColor="text1"/>
          <w:szCs w:val="24"/>
        </w:rPr>
        <w:t>1</w:t>
      </w:r>
      <w:r w:rsidRPr="00F17EC8" w:rsidR="00967E9E">
        <w:rPr>
          <w:rFonts w:ascii="Times New Roman" w:hAnsi="Times New Roman" w:cs="Times New Roman"/>
          <w:b/>
          <w:bCs/>
          <w:color w:val="000000" w:themeColor="text1"/>
          <w:szCs w:val="24"/>
        </w:rPr>
        <w:t>8</w:t>
      </w:r>
      <w:r w:rsidRPr="00F17EC8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Pr="00F17EC8">
        <w:rPr>
          <w:rFonts w:ascii="Times New Roman" w:hAnsi="Times New Roman" w:cs="Times New Roman"/>
          <w:color w:val="000000" w:themeColor="text1"/>
          <w:szCs w:val="24"/>
        </w:rPr>
        <w:t xml:space="preserve"> paragrahvi 21 lõike 1 punkt 6 muudetakse ja sõnastatakse järgmiselt:</w:t>
      </w:r>
    </w:p>
    <w:p w:rsidRPr="00F17EC8" w:rsidR="00D64C8E" w:rsidP="1BFFFEE4" w:rsidRDefault="00D64C8E" w14:paraId="0023FA12" w14:textId="1B6E80B4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1BFFFEE4" w:rsidR="00D64C8E">
        <w:rPr>
          <w:rFonts w:ascii="Times New Roman" w:hAnsi="Times New Roman" w:cs="Times New Roman"/>
          <w:color w:val="000000" w:themeColor="text1" w:themeTint="FF" w:themeShade="FF"/>
        </w:rPr>
        <w:t xml:space="preserve">„6) </w:t>
      </w:r>
      <w:commentRangeStart w:id="643257693"/>
      <w:r w:rsidRPr="1BFFFEE4" w:rsidR="00635ACF">
        <w:rPr>
          <w:rFonts w:ascii="Times New Roman" w:hAnsi="Times New Roman" w:cs="Times New Roman"/>
          <w:color w:val="000000" w:themeColor="text1" w:themeTint="FF" w:themeShade="FF"/>
        </w:rPr>
        <w:t>otsustada</w:t>
      </w:r>
      <w:r w:rsidRPr="1BFFFEE4" w:rsidR="00635ACF">
        <w:rPr>
          <w:rFonts w:ascii="Times New Roman" w:hAnsi="Times New Roman" w:cs="Times New Roman"/>
          <w:color w:val="000000" w:themeColor="text1" w:themeTint="FF" w:themeShade="FF"/>
        </w:rPr>
        <w:t xml:space="preserve"> Rahvusringhäälingu programmide arvu ning muude meediateenuste pakkumise üle</w:t>
      </w:r>
      <w:commentRangeEnd w:id="643257693"/>
      <w:r>
        <w:rPr>
          <w:rStyle w:val="CommentReference"/>
        </w:rPr>
        <w:commentReference w:id="643257693"/>
      </w:r>
      <w:r w:rsidRPr="1BFFFEE4" w:rsidR="00635ACF">
        <w:rPr>
          <w:rFonts w:ascii="Times New Roman" w:hAnsi="Times New Roman" w:cs="Times New Roman"/>
          <w:color w:val="000000" w:themeColor="text1" w:themeTint="FF" w:themeShade="FF"/>
        </w:rPr>
        <w:t>, kooskõlas käesoleva seaduse §</w:t>
      </w:r>
      <w:ins w:author="Johanna Maria Kosk - JUSTDIGI" w:date="2025-12-09T10:55:51.111Z" w:id="846731748">
        <w:r w:rsidRPr="1BFFFEE4" w:rsidR="2EA47EA3">
          <w:rPr>
            <w:rFonts w:ascii="Times New Roman" w:hAnsi="Times New Roman" w:cs="Times New Roman"/>
            <w:color w:val="000000" w:themeColor="text1" w:themeTint="FF" w:themeShade="FF"/>
          </w:rPr>
          <w:t>-</w:t>
        </w:r>
      </w:ins>
      <w:r w:rsidRPr="1BFFFEE4" w:rsidR="00635ACF">
        <w:rPr>
          <w:rFonts w:ascii="Times New Roman" w:hAnsi="Times New Roman" w:cs="Times New Roman"/>
          <w:color w:val="000000" w:themeColor="text1" w:themeTint="FF" w:themeShade="FF"/>
        </w:rPr>
        <w:t xml:space="preserve">ga </w:t>
      </w:r>
      <w:r w:rsidRPr="1BFFFEE4" w:rsidR="00F034E7">
        <w:rPr>
          <w:rFonts w:ascii="Times New Roman" w:hAnsi="Times New Roman" w:cs="Times New Roman"/>
          <w:color w:val="000000" w:themeColor="text1" w:themeTint="FF" w:themeShade="FF"/>
        </w:rPr>
        <w:t>5</w:t>
      </w:r>
      <w:r w:rsidRPr="1BFFFEE4" w:rsidR="00B312E5">
        <w:rPr>
          <w:rFonts w:ascii="Times New Roman" w:hAnsi="Times New Roman" w:cs="Times New Roman"/>
          <w:color w:val="000000" w:themeColor="text1" w:themeTint="FF" w:themeShade="FF"/>
        </w:rPr>
        <w:t>;“;</w:t>
      </w:r>
    </w:p>
    <w:p w:rsidRPr="002222D0" w:rsidR="00257127" w:rsidP="0056795D" w:rsidRDefault="00257127" w14:paraId="340ECBD0" w14:textId="596C56D0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szCs w:val="24"/>
        </w:rPr>
        <w:t>1</w:t>
      </w:r>
      <w:r w:rsidR="00967E9E">
        <w:rPr>
          <w:rFonts w:ascii="Times New Roman" w:hAnsi="Times New Roman" w:cs="Times New Roman"/>
          <w:b/>
          <w:szCs w:val="24"/>
        </w:rPr>
        <w:t>9</w:t>
      </w:r>
      <w:r w:rsidRPr="002222D0">
        <w:rPr>
          <w:rFonts w:ascii="Times New Roman" w:hAnsi="Times New Roman" w:cs="Times New Roman"/>
          <w:b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21 lõiget 1 täiendatakse punktiga </w:t>
      </w:r>
      <w:r w:rsidRPr="00F17EC8" w:rsidR="007041BF">
        <w:rPr>
          <w:rFonts w:ascii="Times New Roman" w:hAnsi="Times New Roman" w:cs="Times New Roman"/>
          <w:color w:val="000000" w:themeColor="text1"/>
          <w:szCs w:val="24"/>
        </w:rPr>
        <w:t>8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:rsidRPr="002222D0" w:rsidR="00BB45BA" w:rsidP="0056795D" w:rsidRDefault="00257127" w14:paraId="577CB543" w14:textId="347C0D5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F17EC8" w:rsidR="007041BF">
        <w:rPr>
          <w:rFonts w:ascii="Times New Roman" w:hAnsi="Times New Roman" w:cs="Times New Roman"/>
          <w:color w:val="000000" w:themeColor="text1"/>
          <w:szCs w:val="24"/>
        </w:rPr>
        <w:t>8</w:t>
      </w:r>
      <w:r w:rsidRPr="002222D0">
        <w:rPr>
          <w:rFonts w:ascii="Times New Roman" w:hAnsi="Times New Roman" w:cs="Times New Roman"/>
          <w:szCs w:val="24"/>
        </w:rPr>
        <w:t>) käesoleva seaduse § 10 lõikes 4 nimetatud nelja-aastase raamlepingu kinnitamine.“</w:t>
      </w:r>
      <w:r w:rsidR="00C469CC">
        <w:rPr>
          <w:rFonts w:ascii="Times New Roman" w:hAnsi="Times New Roman" w:cs="Times New Roman"/>
          <w:szCs w:val="24"/>
        </w:rPr>
        <w:t>;</w:t>
      </w:r>
    </w:p>
    <w:p w:rsidRPr="002222D0" w:rsidR="00BB45BA" w:rsidP="0056795D" w:rsidRDefault="00967E9E" w14:paraId="43FE5E09" w14:textId="47A54A54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20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24 lõiget 1 täiendatakse pärast tekstiosa „esimees ja“ tekstiosaga „kaks kuni“;</w:t>
      </w:r>
    </w:p>
    <w:p w:rsidRPr="002222D0" w:rsidR="001A779D" w:rsidP="0056795D" w:rsidRDefault="009768FB" w14:paraId="7A4202E9" w14:textId="4D665604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1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seadus</w:t>
      </w:r>
      <w:r w:rsidR="00F17EC8">
        <w:rPr>
          <w:rFonts w:ascii="Times New Roman" w:hAnsi="Times New Roman" w:cs="Times New Roman"/>
          <w:szCs w:val="24"/>
        </w:rPr>
        <w:t>e</w:t>
      </w:r>
      <w:r w:rsidR="006F0105">
        <w:rPr>
          <w:rFonts w:ascii="Times New Roman" w:hAnsi="Times New Roman" w:cs="Times New Roman"/>
          <w:color w:val="FF0000"/>
          <w:szCs w:val="24"/>
        </w:rPr>
        <w:t xml:space="preserve"> </w:t>
      </w:r>
      <w:r w:rsidRPr="00F17EC8" w:rsidR="006F0105">
        <w:rPr>
          <w:rFonts w:ascii="Times New Roman" w:hAnsi="Times New Roman" w:cs="Times New Roman"/>
          <w:color w:val="000000" w:themeColor="text1"/>
          <w:szCs w:val="24"/>
        </w:rPr>
        <w:t>2. peatükki</w:t>
      </w:r>
      <w:r w:rsidRPr="00F17EC8" w:rsidR="00262272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 w:rsidR="00262272">
        <w:rPr>
          <w:rFonts w:ascii="Times New Roman" w:hAnsi="Times New Roman" w:cs="Times New Roman"/>
          <w:szCs w:val="24"/>
        </w:rPr>
        <w:t>täiendatakse §-ga 28</w:t>
      </w:r>
      <w:r w:rsidRPr="002222D0" w:rsidR="00262272">
        <w:rPr>
          <w:rFonts w:ascii="Times New Roman" w:hAnsi="Times New Roman" w:cs="Times New Roman"/>
          <w:szCs w:val="24"/>
          <w:vertAlign w:val="superscript"/>
        </w:rPr>
        <w:t>1</w:t>
      </w:r>
      <w:r w:rsidRPr="002222D0" w:rsidR="00262272">
        <w:rPr>
          <w:rFonts w:ascii="Times New Roman" w:hAnsi="Times New Roman" w:cs="Times New Roman"/>
          <w:szCs w:val="24"/>
        </w:rPr>
        <w:t xml:space="preserve"> järgmises sõnastuses:</w:t>
      </w:r>
    </w:p>
    <w:p w:rsidRPr="002222D0" w:rsidR="001A779D" w:rsidP="0056795D" w:rsidRDefault="00262272" w14:paraId="5176AF30" w14:textId="77777777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28</w:t>
      </w:r>
      <w:r w:rsidRPr="002222D0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b/>
          <w:bCs/>
          <w:szCs w:val="24"/>
        </w:rPr>
        <w:t>. Peatoimetaja ja toimetuse juht</w:t>
      </w:r>
    </w:p>
    <w:p w:rsidRPr="002222D0" w:rsidR="001A779D" w:rsidP="0056795D" w:rsidRDefault="00262272" w14:paraId="512B98BB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Peatoimetaja on Rahvusringhäälingu töötaja, kes vastutab toimetuses Rahvusringhäälingu programmi või meediateenuse sisu eest.</w:t>
      </w:r>
    </w:p>
    <w:p w:rsidRPr="002222D0" w:rsidR="001A779D" w:rsidP="0056795D" w:rsidRDefault="00262272" w14:paraId="108F250A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(2) Toimetuse juht on Rahvusringhäälingu töötaja, kes juhib toimetust.</w:t>
      </w:r>
    </w:p>
    <w:p w:rsidRPr="002222D0" w:rsidR="001A779D" w:rsidP="0056795D" w:rsidRDefault="00262272" w14:paraId="5E8CA1B6" w14:textId="3649D29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Toimetused on Rahvusringhäälingu struktuuri kuuluvad üksused, mis jagunevad teemavaldkondade kaupa ja mille ülesande</w:t>
      </w:r>
      <w:ins w:author="Moonika Kuusk - JUSTDIGI" w:date="2025-12-05T10:24:00Z" w16du:dateUtc="2025-12-05T08:24:00Z" w:id="7">
        <w:r w:rsidR="008D017B">
          <w:rPr>
            <w:rFonts w:ascii="Times New Roman" w:hAnsi="Times New Roman" w:cs="Times New Roman"/>
            <w:szCs w:val="24"/>
          </w:rPr>
          <w:t>d</w:t>
        </w:r>
      </w:ins>
      <w:del w:author="Moonika Kuusk - JUSTDIGI" w:date="2025-12-05T10:24:00Z" w16du:dateUtc="2025-12-05T08:24:00Z" w:id="8">
        <w:r w:rsidRPr="002222D0" w:rsidDel="008D017B">
          <w:rPr>
            <w:rFonts w:ascii="Times New Roman" w:hAnsi="Times New Roman" w:cs="Times New Roman"/>
            <w:szCs w:val="24"/>
          </w:rPr>
          <w:delText>ks</w:delText>
        </w:r>
      </w:del>
      <w:r w:rsidRPr="002222D0">
        <w:rPr>
          <w:rFonts w:ascii="Times New Roman" w:hAnsi="Times New Roman" w:cs="Times New Roman"/>
          <w:szCs w:val="24"/>
        </w:rPr>
        <w:t xml:space="preserve"> on saadete valik, sisu ja ülesehitus ning nende programmidesse ja meediateenustesse paigutamine.</w:t>
      </w:r>
    </w:p>
    <w:p w:rsidRPr="002222D0" w:rsidR="001A779D" w:rsidP="0056795D" w:rsidRDefault="00262272" w14:paraId="54249BFB" w14:textId="3023DC0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(4) Peatoimetaja ja toimetuse juhi vaba ametikoha täitmiseks korraldab juhatus avalik</w:t>
      </w:r>
      <w:r w:rsidR="000F6541">
        <w:rPr>
          <w:rFonts w:ascii="Times New Roman" w:hAnsi="Times New Roman" w:cs="Times New Roman"/>
          <w:szCs w:val="24"/>
        </w:rPr>
        <w:t>u</w:t>
      </w:r>
      <w:r w:rsidRPr="002222D0">
        <w:rPr>
          <w:rFonts w:ascii="Times New Roman" w:hAnsi="Times New Roman" w:cs="Times New Roman"/>
          <w:szCs w:val="24"/>
        </w:rPr>
        <w:t xml:space="preserve"> konkursi, mille korraldamise tingimused ja kord kinnitatakse juhatuse otsusega.</w:t>
      </w:r>
    </w:p>
    <w:p w:rsidRPr="002222D0" w:rsidR="001A779D" w:rsidP="0056795D" w:rsidRDefault="00262272" w14:paraId="1B80D65C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(5) Peatoimetajaga ja toimetuse juhiga sõlmib tähtajalise töölepingu kuni viieks aastaks juhatus.</w:t>
      </w:r>
    </w:p>
    <w:p w:rsidRPr="002222D0" w:rsidR="001A779D" w:rsidP="0056795D" w:rsidRDefault="00262272" w14:paraId="38AC49A9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(6) Peatoimetaja või toimetuse juhiga tähtajalise töölepingu järjestikuse sõlmimise või pikendamise korral ei muutu tema töösuhe tähtajatuks.</w:t>
      </w:r>
    </w:p>
    <w:p w:rsidRPr="002222D0" w:rsidR="00BB45BA" w:rsidP="0056795D" w:rsidRDefault="00262272" w14:paraId="5A4E1FD3" w14:textId="272FC895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Kui peatoimetaja või toimetuse juhi vaba ametikohta ei ole mõjuval põhjusel võimalik avaliku konkursi korras täita, määrab juhatus peatoimetaja või toimetuse juhi kuni üheks aastaks avalikku konkurssi korraldamata.“;</w:t>
      </w:r>
    </w:p>
    <w:p w:rsidRPr="002222D0" w:rsidR="001A779D" w:rsidP="0056795D" w:rsidRDefault="00A447F5" w14:paraId="485415EC" w14:textId="71CD218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2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30 lõige 2 muudetakse ja sõnastatakse järgmiselt:</w:t>
      </w:r>
    </w:p>
    <w:p w:rsidRPr="002222D0" w:rsidR="009768FB" w:rsidP="0056795D" w:rsidRDefault="00262272" w14:paraId="2CC62349" w14:textId="52A52BAC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„(2) Juhatus esitab siseaudiitori kandidaadi nõukogule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Pr="00F17EC8" w:rsidR="009F6A88">
        <w:rPr>
          <w:rFonts w:ascii="Times New Roman" w:hAnsi="Times New Roman" w:cs="Times New Roman"/>
          <w:color w:val="000000" w:themeColor="text1"/>
          <w:szCs w:val="24"/>
        </w:rPr>
        <w:t>kinnitamiseks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7F15EF">
        <w:rPr>
          <w:rFonts w:ascii="Times New Roman" w:hAnsi="Times New Roman" w:cs="Times New Roman"/>
          <w:szCs w:val="24"/>
        </w:rPr>
        <w:t>ja</w:t>
      </w:r>
      <w:r w:rsidRPr="002222D0" w:rsidR="007F15EF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nõukogu sõlmib siseaudiitoriga töölepingu.“;</w:t>
      </w:r>
    </w:p>
    <w:p w:rsidRPr="002222D0" w:rsidR="001A779D" w:rsidP="0056795D" w:rsidRDefault="00257127" w14:paraId="2A28AA2A" w14:textId="6E42F67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3</w:t>
      </w:r>
      <w:r w:rsidRPr="002222D0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paragrahvi 31 lõiked 1–3 muudetakse ja sõnastatakse järgmiselt:</w:t>
      </w:r>
    </w:p>
    <w:p w:rsidRPr="002222D0" w:rsidR="001A779D" w:rsidP="0056795D" w:rsidRDefault="00262272" w14:paraId="7514E080" w14:textId="7777777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„(1) Eetikanõunik jälgib Rahvusringhäälingu tegevuse vastavust ajakirjanduse kutse-eetikale ja tavadele, vaatab läbi Rahvusringhäälingu saate või programmi või meediateenuse sisu kohta esitatud vastulauseid ja vaidlustusi ning jälgib programmi või meediateenuse tasakaalustatust.</w:t>
      </w:r>
    </w:p>
    <w:p w:rsidRPr="002222D0" w:rsidR="001A779D" w:rsidP="0056795D" w:rsidRDefault="00262272" w14:paraId="3CF58723" w14:textId="6B4C72F0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(2) Juhatus esitab eetikanõuniku kandidaadi nõukogule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Pr="00F17EC8" w:rsidR="009F6A88">
        <w:rPr>
          <w:rFonts w:ascii="Times New Roman" w:hAnsi="Times New Roman" w:cs="Times New Roman"/>
          <w:color w:val="000000" w:themeColor="text1"/>
          <w:szCs w:val="24"/>
        </w:rPr>
        <w:t>kinnitamiseks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B84ECE">
        <w:rPr>
          <w:rFonts w:ascii="Times New Roman" w:hAnsi="Times New Roman" w:cs="Times New Roman"/>
          <w:szCs w:val="24"/>
        </w:rPr>
        <w:t>ja</w:t>
      </w:r>
      <w:r w:rsidRPr="002222D0" w:rsidR="00B84ECE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nõukogu sõlmib eetikanõunikuga tähtajalise töölepingu kuni viieks aastaks.</w:t>
      </w:r>
    </w:p>
    <w:p w:rsidRPr="002222D0" w:rsidR="00BB45BA" w:rsidP="0056795D" w:rsidRDefault="00262272" w14:paraId="10B6FDFC" w14:textId="169B21B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Käesoleva seaduse § 28</w:t>
      </w:r>
      <w:r w:rsidRPr="002222D0" w:rsidR="001F54DA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lõikeid 4, 6 ja 7 kohaldatakse ka eetikanõuniku valimisele ning temaga sõlmitud lepingule.“;</w:t>
      </w:r>
    </w:p>
    <w:p w:rsidRPr="002222D0" w:rsidR="00BB45BA" w:rsidP="0056795D" w:rsidRDefault="00262272" w14:paraId="774BA349" w14:textId="1705C525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4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31 lõige 4 tunnistatakse kehtetuks;</w:t>
      </w:r>
    </w:p>
    <w:p w:rsidRPr="002222D0" w:rsidR="00BB45BA" w:rsidP="0056795D" w:rsidRDefault="00262272" w14:paraId="1EAD9BF6" w14:textId="7608E708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5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33 tekstist jäetakse välja tekstiosa „Riigi Teatajas ning“;</w:t>
      </w:r>
    </w:p>
    <w:p w:rsidRPr="002222D0" w:rsidR="00BB45BA" w:rsidP="0056795D" w:rsidRDefault="00262272" w14:paraId="3E82D0AF" w14:textId="240341F5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6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36 teksti täiendatakse pärast tekstiosa „edastatud saatest“ tekstiosaga „, järgides meediateenuste seaduse §-s 50 sätestatud tingimusi“;</w:t>
      </w:r>
    </w:p>
    <w:p w:rsidRPr="002222D0" w:rsidR="004B6485" w:rsidP="0056795D" w:rsidRDefault="00BB45BA" w14:paraId="48D42B19" w14:textId="00DACE85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7</w:t>
      </w:r>
      <w:r w:rsidRPr="004C136E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paragrahv 37 tunnistatakse kehtetuks;</w:t>
      </w:r>
    </w:p>
    <w:p w:rsidRPr="002222D0" w:rsidR="001A779D" w:rsidP="0056795D" w:rsidRDefault="00E818B6" w14:paraId="272A37CD" w14:textId="35FE563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8</w:t>
      </w:r>
      <w:r w:rsidRPr="004C136E" w:rsidR="00262272">
        <w:rPr>
          <w:rFonts w:ascii="Times New Roman" w:hAnsi="Times New Roman" w:cs="Times New Roman"/>
          <w:b/>
          <w:bCs/>
          <w:szCs w:val="24"/>
        </w:rPr>
        <w:t>)</w:t>
      </w:r>
      <w:r w:rsidRPr="002222D0" w:rsidR="00262272">
        <w:rPr>
          <w:rFonts w:ascii="Times New Roman" w:hAnsi="Times New Roman" w:cs="Times New Roman"/>
          <w:szCs w:val="24"/>
        </w:rPr>
        <w:t xml:space="preserve"> seadust täiendatakse §-ga 41</w:t>
      </w:r>
      <w:r w:rsidRPr="002222D0" w:rsidR="00262272">
        <w:rPr>
          <w:rFonts w:ascii="Times New Roman" w:hAnsi="Times New Roman" w:cs="Times New Roman"/>
          <w:szCs w:val="24"/>
          <w:vertAlign w:val="superscript"/>
        </w:rPr>
        <w:t>1</w:t>
      </w:r>
      <w:r w:rsidRPr="002222D0" w:rsidR="00262272">
        <w:rPr>
          <w:rFonts w:ascii="Times New Roman" w:hAnsi="Times New Roman" w:cs="Times New Roman"/>
          <w:szCs w:val="24"/>
        </w:rPr>
        <w:t xml:space="preserve"> järgmises sõnastuses:</w:t>
      </w:r>
    </w:p>
    <w:p w:rsidRPr="004C136E" w:rsidR="001A779D" w:rsidP="0056795D" w:rsidRDefault="00262272" w14:paraId="19AB6F58" w14:textId="77777777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4C136E">
        <w:rPr>
          <w:rFonts w:ascii="Times New Roman" w:hAnsi="Times New Roman" w:cs="Times New Roman"/>
          <w:szCs w:val="24"/>
        </w:rPr>
        <w:t>„</w:t>
      </w:r>
      <w:r w:rsidRPr="004C136E">
        <w:rPr>
          <w:rFonts w:ascii="Times New Roman" w:hAnsi="Times New Roman" w:cs="Times New Roman"/>
          <w:b/>
          <w:bCs/>
          <w:szCs w:val="24"/>
        </w:rPr>
        <w:t>§ 41</w:t>
      </w:r>
      <w:r w:rsidRPr="004C136E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4C136E">
        <w:rPr>
          <w:rFonts w:ascii="Times New Roman" w:hAnsi="Times New Roman" w:cs="Times New Roman"/>
          <w:b/>
          <w:bCs/>
          <w:szCs w:val="24"/>
        </w:rPr>
        <w:t>. Tähtajatu töölepingu sõlminud peatoimetaja, toimetuse juhi ja eetikanõuniku töölepingu tähtaja arvestamine</w:t>
      </w:r>
    </w:p>
    <w:p w:rsidRPr="002222D0" w:rsidR="004B6485" w:rsidP="0056795D" w:rsidRDefault="00262272" w14:paraId="511BA7E0" w14:textId="28E8B7A7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Käesoleva seaduse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§ 28</w:t>
      </w:r>
      <w:r w:rsidRPr="002222D0" w:rsidR="001F54DA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 5 ja § 31 lõike 2 </w:t>
      </w:r>
      <w:r w:rsidRPr="00F17EC8" w:rsidR="009F6A88">
        <w:rPr>
          <w:rFonts w:ascii="Times New Roman" w:hAnsi="Times New Roman" w:cs="Times New Roman"/>
          <w:color w:val="000000" w:themeColor="text1"/>
        </w:rPr>
        <w:t>2026. aasta 1. juunil jõustuva redaktsiooni</w:t>
      </w:r>
      <w:del w:author="Moonika Kuusk - JUSTDIGI" w:date="2025-12-05T10:41:00Z" w16du:dateUtc="2025-12-05T08:41:00Z" w:id="9">
        <w:r w:rsidRPr="00F17EC8" w:rsidDel="00430033" w:rsidR="009F6A88">
          <w:rPr>
            <w:color w:val="000000" w:themeColor="text1"/>
          </w:rPr>
          <w:delText xml:space="preserve"> </w:delText>
        </w:r>
      </w:del>
      <w:r w:rsidRPr="00F17EC8" w:rsidR="009F6A8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jõustumise ajal tähtajatu töölepinguga töötava peatoimetaja, toimetuse juhi ja eetikanõuniku tööleping loetakse sõlmituks viieks aastaks alates §</w:t>
      </w:r>
      <w:r w:rsidR="00E56647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28</w:t>
      </w:r>
      <w:r w:rsidRPr="002222D0" w:rsidR="001F54DA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 5 ja § 31 lõike 2 jõustumisest.“</w:t>
      </w:r>
      <w:r w:rsidRPr="002222D0" w:rsidR="00947131">
        <w:rPr>
          <w:rFonts w:ascii="Times New Roman" w:hAnsi="Times New Roman" w:cs="Times New Roman"/>
          <w:szCs w:val="24"/>
        </w:rPr>
        <w:t>;</w:t>
      </w:r>
    </w:p>
    <w:p w:rsidRPr="002222D0" w:rsidR="00947131" w:rsidP="0056795D" w:rsidRDefault="00E818B6" w14:paraId="318995A2" w14:textId="6FD54A39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szCs w:val="24"/>
        </w:rPr>
        <w:t>2</w:t>
      </w:r>
      <w:r w:rsidR="00967E9E">
        <w:rPr>
          <w:rFonts w:ascii="Times New Roman" w:hAnsi="Times New Roman" w:cs="Times New Roman"/>
          <w:b/>
          <w:szCs w:val="24"/>
        </w:rPr>
        <w:t>9</w:t>
      </w:r>
      <w:r w:rsidRPr="004C136E" w:rsidR="00947131">
        <w:rPr>
          <w:rFonts w:ascii="Times New Roman" w:hAnsi="Times New Roman" w:cs="Times New Roman"/>
          <w:b/>
          <w:szCs w:val="24"/>
        </w:rPr>
        <w:t>)</w:t>
      </w:r>
      <w:r w:rsidRPr="002222D0" w:rsidR="00947131">
        <w:rPr>
          <w:rFonts w:ascii="Times New Roman" w:hAnsi="Times New Roman" w:cs="Times New Roman"/>
          <w:szCs w:val="24"/>
        </w:rPr>
        <w:t xml:space="preserve"> seadust täiendatakse §-ga 41</w:t>
      </w:r>
      <w:r w:rsidRPr="002222D0" w:rsidR="00947131">
        <w:rPr>
          <w:rFonts w:ascii="Times New Roman" w:hAnsi="Times New Roman" w:cs="Times New Roman"/>
          <w:szCs w:val="24"/>
          <w:vertAlign w:val="superscript"/>
        </w:rPr>
        <w:t>2</w:t>
      </w:r>
      <w:r w:rsidRPr="002222D0" w:rsidR="00947131">
        <w:rPr>
          <w:rFonts w:ascii="Times New Roman" w:hAnsi="Times New Roman" w:cs="Times New Roman"/>
          <w:szCs w:val="24"/>
        </w:rPr>
        <w:t xml:space="preserve"> järgmises sõnastuses:</w:t>
      </w:r>
    </w:p>
    <w:p w:rsidRPr="004C136E" w:rsidR="00E818B6" w:rsidP="0056795D" w:rsidRDefault="00E818B6" w14:paraId="3F8C576D" w14:textId="425919A8">
      <w:pPr>
        <w:spacing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4C136E">
        <w:rPr>
          <w:rFonts w:ascii="Times New Roman" w:hAnsi="Times New Roman" w:cs="Times New Roman"/>
          <w:bCs/>
          <w:szCs w:val="24"/>
        </w:rPr>
        <w:t>„</w:t>
      </w:r>
      <w:r w:rsidRPr="004C136E">
        <w:rPr>
          <w:rFonts w:ascii="Times New Roman" w:hAnsi="Times New Roman" w:cs="Times New Roman"/>
          <w:b/>
          <w:szCs w:val="24"/>
        </w:rPr>
        <w:t>§ 41</w:t>
      </w:r>
      <w:r w:rsidRPr="004C136E">
        <w:rPr>
          <w:rFonts w:ascii="Times New Roman" w:hAnsi="Times New Roman" w:cs="Times New Roman"/>
          <w:b/>
          <w:szCs w:val="24"/>
          <w:vertAlign w:val="superscript"/>
        </w:rPr>
        <w:t>2</w:t>
      </w:r>
      <w:r w:rsidRPr="004C136E">
        <w:rPr>
          <w:rFonts w:ascii="Times New Roman" w:hAnsi="Times New Roman" w:cs="Times New Roman"/>
          <w:b/>
          <w:szCs w:val="24"/>
        </w:rPr>
        <w:t>. Esimese raamlepingu sõlmimine</w:t>
      </w:r>
    </w:p>
    <w:p w:rsidRPr="002222D0" w:rsidR="00B7233A" w:rsidP="0056795D" w:rsidRDefault="00E818B6" w14:paraId="786FC026" w14:textId="46A7FEB3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(1) Esimene käesoleva seaduse §-s 10 sätestatud raamleping sõlmitakse </w:t>
      </w:r>
      <w:r w:rsidRPr="00F17EC8">
        <w:rPr>
          <w:rFonts w:ascii="Times New Roman" w:hAnsi="Times New Roman" w:cs="Times New Roman"/>
          <w:color w:val="000000" w:themeColor="text1"/>
          <w:szCs w:val="24"/>
        </w:rPr>
        <w:t xml:space="preserve">hiljemalt 2026. aasta </w:t>
      </w:r>
      <w:r w:rsidRPr="002222D0">
        <w:rPr>
          <w:rFonts w:ascii="Times New Roman" w:hAnsi="Times New Roman" w:cs="Times New Roman"/>
          <w:szCs w:val="24"/>
        </w:rPr>
        <w:t>30.</w:t>
      </w:r>
      <w:r w:rsidR="00E56CE7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 xml:space="preserve">septembriks </w:t>
      </w:r>
      <w:r w:rsidR="00E56CE7">
        <w:rPr>
          <w:rFonts w:ascii="Times New Roman" w:hAnsi="Times New Roman" w:cs="Times New Roman"/>
          <w:szCs w:val="24"/>
        </w:rPr>
        <w:t>ja</w:t>
      </w:r>
      <w:r w:rsidRPr="002222D0">
        <w:rPr>
          <w:rFonts w:ascii="Times New Roman" w:hAnsi="Times New Roman" w:cs="Times New Roman"/>
          <w:szCs w:val="24"/>
        </w:rPr>
        <w:t xml:space="preserve"> see kehtib ajavahemikul 1. jaanuarist 2028 kuni 31. detsembrini 2031.</w:t>
      </w:r>
    </w:p>
    <w:p w:rsidRPr="002222D0" w:rsidR="00E818B6" w:rsidP="0056795D" w:rsidRDefault="00E818B6" w14:paraId="32681005" w14:textId="1B8189A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</w:t>
      </w:r>
      <w:r w:rsidRPr="002222D0" w:rsidR="00257127">
        <w:rPr>
          <w:rFonts w:ascii="Times New Roman" w:hAnsi="Times New Roman" w:cs="Times New Roman"/>
          <w:szCs w:val="24"/>
        </w:rPr>
        <w:t>Käesoleva paragrahvi l</w:t>
      </w:r>
      <w:r w:rsidRPr="002222D0">
        <w:rPr>
          <w:rFonts w:ascii="Times New Roman" w:hAnsi="Times New Roman" w:cs="Times New Roman"/>
          <w:szCs w:val="24"/>
        </w:rPr>
        <w:t>õikes 1 nimetatud raamlepinguga ettenähtud toetuse määramisel võetakse aluseks Rahvusringhäälingule 2024. aasta riigieelarvest eraldatud toetus, millele lisandub:</w:t>
      </w:r>
    </w:p>
    <w:p w:rsidRPr="002222D0" w:rsidR="00E818B6" w:rsidP="0056795D" w:rsidRDefault="00E818B6" w14:paraId="5D3B4F6E" w14:textId="4C01C8C3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1) viimasest enne toetuse määramist töötasude tõusuks</w:t>
      </w:r>
      <w:r w:rsidRPr="002222D0" w:rsidR="008946B5">
        <w:rPr>
          <w:rFonts w:ascii="Times New Roman" w:hAnsi="Times New Roman" w:cs="Times New Roman"/>
          <w:szCs w:val="24"/>
        </w:rPr>
        <w:t xml:space="preserve"> eraldatud summa</w:t>
      </w:r>
      <w:r w:rsidRPr="002222D0">
        <w:rPr>
          <w:rFonts w:ascii="Times New Roman" w:hAnsi="Times New Roman" w:cs="Times New Roman"/>
          <w:szCs w:val="24"/>
        </w:rPr>
        <w:t>;</w:t>
      </w:r>
    </w:p>
    <w:p w:rsidRPr="002222D0" w:rsidR="00E818B6" w:rsidP="00E3106D" w:rsidRDefault="00E818B6" w14:paraId="476310F8" w14:textId="55F5A4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toetuse kasutamise perioodiks prognoositud kulude muutus, lähtudes makromajandusprognoosist ja rahandusprognoosist iga aasta kohta.</w:t>
      </w:r>
      <w:r w:rsidR="00BE2971">
        <w:rPr>
          <w:rFonts w:ascii="Times New Roman" w:hAnsi="Times New Roman" w:cs="Times New Roman"/>
          <w:szCs w:val="24"/>
        </w:rPr>
        <w:t>“.</w:t>
      </w:r>
    </w:p>
    <w:p w:rsidRPr="002222D0" w:rsidR="00BB45BA" w:rsidP="00E3106D" w:rsidRDefault="00BB45BA" w14:paraId="2EE8C732" w14:textId="7777777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Pr="004C136E" w:rsidR="001A779D" w:rsidP="00332B6A" w:rsidRDefault="00262272" w14:paraId="55851C6C" w14:textId="488EF20D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§ 2. Seaduse jõustumine</w:t>
      </w:r>
    </w:p>
    <w:p w:rsidR="0004506B" w:rsidP="00332B6A" w:rsidRDefault="0004506B" w14:paraId="09A73CE9" w14:textId="7777777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Pr="002222D0" w:rsidR="001A779D" w:rsidP="0056795D" w:rsidRDefault="00262272" w14:paraId="6EA02D0E" w14:textId="3FFA8AA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Käesolev seadus jõustub 2026. aasta 1. juunil.</w:t>
      </w:r>
    </w:p>
    <w:p w:rsidR="00B92BE3" w:rsidP="0056795D" w:rsidRDefault="00262272" w14:paraId="7C20C6F7" w14:textId="77777777">
      <w:pPr>
        <w:spacing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br/>
      </w:r>
    </w:p>
    <w:p w:rsidR="008133EB" w:rsidP="0056795D" w:rsidRDefault="008133EB" w14:paraId="30DC6530" w14:textId="107DE101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Cs w:val="24"/>
        </w:rPr>
        <w:t>Hussar</w:t>
      </w:r>
      <w:proofErr w:type="spellEnd"/>
      <w:r w:rsidRPr="002222D0" w:rsidR="00262272">
        <w:rPr>
          <w:rFonts w:ascii="Times New Roman" w:hAnsi="Times New Roman" w:cs="Times New Roman"/>
          <w:szCs w:val="24"/>
        </w:rPr>
        <w:br/>
      </w:r>
      <w:r w:rsidRPr="002222D0" w:rsidR="00262272">
        <w:rPr>
          <w:rFonts w:ascii="Times New Roman" w:hAnsi="Times New Roman" w:cs="Times New Roman"/>
          <w:szCs w:val="24"/>
        </w:rPr>
        <w:t>Riigikogu esimees</w:t>
      </w:r>
      <w:r w:rsidRPr="002222D0" w:rsidR="00262272">
        <w:rPr>
          <w:rFonts w:ascii="Times New Roman" w:hAnsi="Times New Roman" w:cs="Times New Roman"/>
          <w:szCs w:val="24"/>
        </w:rPr>
        <w:br/>
      </w:r>
    </w:p>
    <w:p w:rsidR="008133EB" w:rsidP="0056795D" w:rsidRDefault="00262272" w14:paraId="3841A67B" w14:textId="77777777">
      <w:pPr>
        <w:spacing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Tallinn</w:t>
      </w:r>
      <w:r w:rsidR="008133EB">
        <w:rPr>
          <w:rFonts w:ascii="Times New Roman" w:hAnsi="Times New Roman" w:cs="Times New Roman"/>
          <w:szCs w:val="24"/>
        </w:rPr>
        <w:t>,</w:t>
      </w:r>
      <w:r w:rsidRPr="002222D0">
        <w:rPr>
          <w:rFonts w:ascii="Times New Roman" w:hAnsi="Times New Roman" w:cs="Times New Roman"/>
          <w:szCs w:val="24"/>
        </w:rPr>
        <w:tab/>
      </w:r>
      <w:r w:rsidRPr="002222D0">
        <w:rPr>
          <w:rFonts w:ascii="Times New Roman" w:hAnsi="Times New Roman" w:cs="Times New Roman"/>
          <w:szCs w:val="24"/>
        </w:rPr>
        <w:tab/>
      </w:r>
      <w:r w:rsidRPr="002222D0">
        <w:rPr>
          <w:rFonts w:ascii="Times New Roman" w:hAnsi="Times New Roman" w:cs="Times New Roman"/>
          <w:szCs w:val="24"/>
        </w:rPr>
        <w:t>2025</w:t>
      </w:r>
      <w:r w:rsidRPr="002222D0">
        <w:rPr>
          <w:rFonts w:ascii="Times New Roman" w:hAnsi="Times New Roman" w:cs="Times New Roman"/>
          <w:szCs w:val="24"/>
        </w:rPr>
        <w:br/>
      </w:r>
    </w:p>
    <w:p w:rsidR="008133EB" w:rsidP="0056795D" w:rsidRDefault="008133EB" w14:paraId="1686CD05" w14:textId="5599FA94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</w:t>
      </w:r>
    </w:p>
    <w:p w:rsidR="001A779D" w:rsidP="0056795D" w:rsidRDefault="00262272" w14:paraId="11ED596A" w14:textId="7E1886A1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Algatab</w:t>
      </w:r>
      <w:r w:rsidR="008133EB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Vabariigi Valitsus</w:t>
      </w:r>
    </w:p>
    <w:p w:rsidRPr="008133EB" w:rsidR="00B92BE3" w:rsidP="0056795D" w:rsidRDefault="00B92BE3" w14:paraId="2E8A4956" w14:textId="77777777">
      <w:pPr>
        <w:spacing w:after="0" w:line="240" w:lineRule="auto"/>
        <w:rPr>
          <w:rFonts w:ascii="Times New Roman" w:hAnsi="Times New Roman" w:cs="Times New Roman"/>
        </w:rPr>
      </w:pPr>
    </w:p>
    <w:p w:rsidRPr="00D22C58" w:rsidR="0004506B" w:rsidP="0056795D" w:rsidRDefault="0004506B" w14:paraId="06A6CCAD" w14:textId="77777777">
      <w:pPr>
        <w:pStyle w:val="Vahedeta"/>
        <w:rPr>
          <w:rFonts w:ascii="Times New Roman" w:hAnsi="Times New Roman" w:eastAsia="Arial Unicode MS" w:cs="Times New Roman"/>
          <w:kern w:val="3"/>
          <w:sz w:val="24"/>
          <w:szCs w:val="24"/>
          <w:lang w:eastAsia="et-EE"/>
        </w:rPr>
      </w:pPr>
      <w:r w:rsidRPr="00D22C58">
        <w:rPr>
          <w:rFonts w:ascii="Times New Roman" w:hAnsi="Times New Roman" w:eastAsia="Arial Unicode MS" w:cs="Times New Roman"/>
          <w:kern w:val="3"/>
          <w:sz w:val="24"/>
          <w:szCs w:val="24"/>
          <w:lang w:eastAsia="et-EE"/>
        </w:rPr>
        <w:t>Vabariigi Valitsuse nimel</w:t>
      </w:r>
    </w:p>
    <w:p w:rsidR="0004506B" w:rsidP="0056795D" w:rsidRDefault="0004506B" w14:paraId="316B9102" w14:textId="77777777">
      <w:pPr>
        <w:spacing w:after="0" w:line="240" w:lineRule="auto"/>
        <w:rPr>
          <w:rFonts w:ascii="Times New Roman" w:hAnsi="Times New Roman" w:cs="Times New Roman"/>
        </w:rPr>
      </w:pPr>
    </w:p>
    <w:p w:rsidRPr="008133EB" w:rsidR="008133EB" w:rsidP="0056795D" w:rsidRDefault="008133EB" w14:paraId="3EA0AE39" w14:textId="70596B05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133EB">
        <w:rPr>
          <w:rFonts w:ascii="Times New Roman" w:hAnsi="Times New Roman" w:cs="Times New Roman"/>
        </w:rPr>
        <w:t>(allkirjastatud digitaalselt)</w:t>
      </w:r>
    </w:p>
    <w:sectPr w:rsidRPr="008133EB" w:rsidR="008133EB" w:rsidSect="00261C4A">
      <w:footerReference w:type="default" r:id="rId11"/>
      <w:footerReference w:type="first" r:id="rId12"/>
      <w:pgSz w:w="12240" w:h="15840" w:orient="portrait"/>
      <w:pgMar w:top="1134" w:right="1134" w:bottom="1134" w:left="1701" w:header="709" w:footer="709" w:gutter="0"/>
      <w:pgNumType w:start="1"/>
      <w:cols w:space="708"/>
      <w:titlePg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JJ" w:author="Johanna Maria Kosk - JUSTDIGI" w:date="2025-12-09T12:59:43" w:id="643257693">
    <w:p xmlns:w14="http://schemas.microsoft.com/office/word/2010/wordml" xmlns:w="http://schemas.openxmlformats.org/wordprocessingml/2006/main" w:rsidR="627B5C51" w:rsidRDefault="6F3279C2" w14:paraId="6B65E31A" w14:textId="3A5F6ABF">
      <w:pPr>
        <w:pStyle w:val="CommentText"/>
      </w:pPr>
      <w:r>
        <w:rPr>
          <w:rStyle w:val="CommentReference"/>
        </w:rPr>
        <w:annotationRef/>
      </w:r>
      <w:r w:rsidRPr="2BC94502" w:rsidR="25C8C9CB">
        <w:t xml:space="preserve">Ühtluse ja selguse huvides palume punkti sõnastada sarnaselt lõike punktidega 1-5 ehk: Rahvusringhäälingu programmide arvu ning muude meediateenuste pakkumise üle otsustamine kooskõlas käesoleva seaduse §-ga 5.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B65E31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01B678E" w16cex:dateUtc="2025-12-09T10:59:43.09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B65E31A" w16cid:durableId="401B67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012C" w:rsidRDefault="00B2012C" w14:paraId="27F87C49" w14:textId="77777777">
      <w:pPr>
        <w:spacing w:after="0" w:line="240" w:lineRule="auto"/>
      </w:pPr>
      <w:r>
        <w:separator/>
      </w:r>
    </w:p>
  </w:endnote>
  <w:endnote w:type="continuationSeparator" w:id="0">
    <w:p w:rsidR="00B2012C" w:rsidRDefault="00B2012C" w14:paraId="5274DA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779D" w:rsidRDefault="00262272" w14:paraId="3050681B" w14:textId="77777777">
    <w:pPr>
      <w:jc w:val="center"/>
    </w:pPr>
    <w:r>
      <w:fldChar w:fldCharType="begin"/>
    </w:r>
    <w:r>
      <w:instrText>PAGE</w:instrText>
    </w:r>
    <w:r>
      <w:fldChar w:fldCharType="separate"/>
    </w:r>
    <w:r w:rsidR="00BB45B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248698"/>
      <w:docPartObj>
        <w:docPartGallery w:val="Page Numbers (Bottom of Page)"/>
        <w:docPartUnique/>
      </w:docPartObj>
    </w:sdtPr>
    <w:sdtContent>
      <w:p w:rsidR="00E17658" w:rsidRDefault="00E17658" w14:paraId="371C7590" w14:textId="2687727F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7658" w:rsidRDefault="00E17658" w14:paraId="22EE9D7C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012C" w:rsidRDefault="00B2012C" w14:paraId="2D2E165E" w14:textId="77777777">
      <w:pPr>
        <w:spacing w:after="0" w:line="240" w:lineRule="auto"/>
      </w:pPr>
      <w:r>
        <w:separator/>
      </w:r>
    </w:p>
  </w:footnote>
  <w:footnote w:type="continuationSeparator" w:id="0">
    <w:p w:rsidR="00B2012C" w:rsidRDefault="00B2012C" w14:paraId="5D221D3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mc="http://schemas.openxmlformats.org/markup-compatibility/2006" xmlns:w15="http://schemas.microsoft.com/office/word/2012/wordml" mc:Ignorable="w15">
  <w15:person w15:author="Moonika Kuusk - JUSTDIGI">
    <w15:presenceInfo w15:providerId="AD" w15:userId="S::moonika.kuusk@justdigi.ee::98222d7a-311a-491a-9144-cc461724f79f"/>
  </w15:person>
  <w15:person w15:author="Johanna Maria Kosk - JUSTDIGI">
    <w15:presenceInfo w15:providerId="AD" w15:userId="S::johanna.kosk@justdigi.ee::f9f517bd-c3dc-4ed7-93b7-35e515b09de5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9D"/>
    <w:rsid w:val="00010DBE"/>
    <w:rsid w:val="00016FF1"/>
    <w:rsid w:val="0004506B"/>
    <w:rsid w:val="000458BE"/>
    <w:rsid w:val="00090583"/>
    <w:rsid w:val="000F6541"/>
    <w:rsid w:val="00121AA7"/>
    <w:rsid w:val="001255DC"/>
    <w:rsid w:val="001365AD"/>
    <w:rsid w:val="00165AD6"/>
    <w:rsid w:val="001A779D"/>
    <w:rsid w:val="001A7C50"/>
    <w:rsid w:val="001F54DA"/>
    <w:rsid w:val="00206B4A"/>
    <w:rsid w:val="00216393"/>
    <w:rsid w:val="00220987"/>
    <w:rsid w:val="002222D0"/>
    <w:rsid w:val="00224BA7"/>
    <w:rsid w:val="0024352F"/>
    <w:rsid w:val="00257127"/>
    <w:rsid w:val="00261C4A"/>
    <w:rsid w:val="00262272"/>
    <w:rsid w:val="002839AB"/>
    <w:rsid w:val="002A5E5C"/>
    <w:rsid w:val="002B1678"/>
    <w:rsid w:val="002C37BC"/>
    <w:rsid w:val="002C3E52"/>
    <w:rsid w:val="002D3291"/>
    <w:rsid w:val="002F42A0"/>
    <w:rsid w:val="00322994"/>
    <w:rsid w:val="003237BC"/>
    <w:rsid w:val="00332B6A"/>
    <w:rsid w:val="00350DED"/>
    <w:rsid w:val="00361125"/>
    <w:rsid w:val="00363EFA"/>
    <w:rsid w:val="0039092D"/>
    <w:rsid w:val="003B39A5"/>
    <w:rsid w:val="003B5956"/>
    <w:rsid w:val="003F04B9"/>
    <w:rsid w:val="00430033"/>
    <w:rsid w:val="004351E2"/>
    <w:rsid w:val="00440696"/>
    <w:rsid w:val="004619B4"/>
    <w:rsid w:val="00494649"/>
    <w:rsid w:val="004B6485"/>
    <w:rsid w:val="004C136E"/>
    <w:rsid w:val="004C52E7"/>
    <w:rsid w:val="004C5BC0"/>
    <w:rsid w:val="00507A7F"/>
    <w:rsid w:val="00525DBC"/>
    <w:rsid w:val="0056795D"/>
    <w:rsid w:val="0057296A"/>
    <w:rsid w:val="00591B50"/>
    <w:rsid w:val="00635ACF"/>
    <w:rsid w:val="00640AFE"/>
    <w:rsid w:val="00650034"/>
    <w:rsid w:val="00690220"/>
    <w:rsid w:val="006931E2"/>
    <w:rsid w:val="006F0105"/>
    <w:rsid w:val="007041BF"/>
    <w:rsid w:val="00713AB2"/>
    <w:rsid w:val="00715D03"/>
    <w:rsid w:val="0072767F"/>
    <w:rsid w:val="0073412E"/>
    <w:rsid w:val="00775A19"/>
    <w:rsid w:val="00792027"/>
    <w:rsid w:val="00796E70"/>
    <w:rsid w:val="007B1FF2"/>
    <w:rsid w:val="007E47EC"/>
    <w:rsid w:val="007F15EF"/>
    <w:rsid w:val="007F55EB"/>
    <w:rsid w:val="00811865"/>
    <w:rsid w:val="008123EA"/>
    <w:rsid w:val="008133EB"/>
    <w:rsid w:val="00814196"/>
    <w:rsid w:val="00846881"/>
    <w:rsid w:val="00862287"/>
    <w:rsid w:val="008674BE"/>
    <w:rsid w:val="008946B5"/>
    <w:rsid w:val="008A2066"/>
    <w:rsid w:val="008C0965"/>
    <w:rsid w:val="008D017B"/>
    <w:rsid w:val="00947131"/>
    <w:rsid w:val="00955072"/>
    <w:rsid w:val="00957B03"/>
    <w:rsid w:val="00967E9E"/>
    <w:rsid w:val="00971FDE"/>
    <w:rsid w:val="009768FB"/>
    <w:rsid w:val="00980F81"/>
    <w:rsid w:val="00986721"/>
    <w:rsid w:val="009F6A88"/>
    <w:rsid w:val="00A126B0"/>
    <w:rsid w:val="00A447F5"/>
    <w:rsid w:val="00A511FE"/>
    <w:rsid w:val="00A550CB"/>
    <w:rsid w:val="00A72398"/>
    <w:rsid w:val="00AB0BCD"/>
    <w:rsid w:val="00B07449"/>
    <w:rsid w:val="00B2012C"/>
    <w:rsid w:val="00B312E5"/>
    <w:rsid w:val="00B7233A"/>
    <w:rsid w:val="00B84ECE"/>
    <w:rsid w:val="00B92BE3"/>
    <w:rsid w:val="00BB45BA"/>
    <w:rsid w:val="00BC6E41"/>
    <w:rsid w:val="00BE2971"/>
    <w:rsid w:val="00C12C3E"/>
    <w:rsid w:val="00C469CC"/>
    <w:rsid w:val="00C70628"/>
    <w:rsid w:val="00C70665"/>
    <w:rsid w:val="00C93CDF"/>
    <w:rsid w:val="00CA501B"/>
    <w:rsid w:val="00CA55CC"/>
    <w:rsid w:val="00D127A8"/>
    <w:rsid w:val="00D15793"/>
    <w:rsid w:val="00D64721"/>
    <w:rsid w:val="00D64C8E"/>
    <w:rsid w:val="00D81059"/>
    <w:rsid w:val="00DC2797"/>
    <w:rsid w:val="00DD2BF6"/>
    <w:rsid w:val="00E02E15"/>
    <w:rsid w:val="00E17658"/>
    <w:rsid w:val="00E3106D"/>
    <w:rsid w:val="00E4052B"/>
    <w:rsid w:val="00E51D94"/>
    <w:rsid w:val="00E5414F"/>
    <w:rsid w:val="00E56647"/>
    <w:rsid w:val="00E56CE7"/>
    <w:rsid w:val="00E75DF1"/>
    <w:rsid w:val="00E818B6"/>
    <w:rsid w:val="00E82D86"/>
    <w:rsid w:val="00E83F90"/>
    <w:rsid w:val="00E908EF"/>
    <w:rsid w:val="00ED7B80"/>
    <w:rsid w:val="00EE36EA"/>
    <w:rsid w:val="00F0006D"/>
    <w:rsid w:val="00F034E7"/>
    <w:rsid w:val="00F17EC8"/>
    <w:rsid w:val="00F70A5D"/>
    <w:rsid w:val="00F75D10"/>
    <w:rsid w:val="00FA6D87"/>
    <w:rsid w:val="00FC4E43"/>
    <w:rsid w:val="173BB1B7"/>
    <w:rsid w:val="1BFFFEE4"/>
    <w:rsid w:val="2EA47EA3"/>
    <w:rsid w:val="554AE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C61A7"/>
  <w15:docId w15:val="{97726E38-8D8F-4D74-9EBB-2870E368AD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Roboto" w:hAnsi="Roboto" w:eastAsia="Times New Roman" w:cs="Roboto"/>
        <w:sz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26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2272"/>
    <w:pPr>
      <w:spacing w:line="240" w:lineRule="auto"/>
    </w:pPr>
    <w:rPr>
      <w:sz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262272"/>
    <w:rPr>
      <w:sz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2272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262272"/>
    <w:rPr>
      <w:b/>
      <w:bCs/>
      <w:sz w:val="20"/>
    </w:rPr>
  </w:style>
  <w:style w:type="paragraph" w:styleId="Normaallaadveeb">
    <w:name w:val="Normal (Web)"/>
    <w:basedOn w:val="Normaallaad"/>
    <w:uiPriority w:val="99"/>
    <w:semiHidden/>
    <w:unhideWhenUsed/>
    <w:rsid w:val="00E818B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Redaktsioon">
    <w:name w:val="Revision"/>
    <w:hidden/>
    <w:uiPriority w:val="99"/>
    <w:semiHidden/>
    <w:rsid w:val="00D6472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E17658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E17658"/>
  </w:style>
  <w:style w:type="paragraph" w:styleId="Jalus">
    <w:name w:val="footer"/>
    <w:basedOn w:val="Normaallaad"/>
    <w:link w:val="JalusMrk"/>
    <w:uiPriority w:val="99"/>
    <w:unhideWhenUsed/>
    <w:rsid w:val="00E17658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E17658"/>
  </w:style>
  <w:style w:type="paragraph" w:styleId="Vahedeta">
    <w:name w:val="No Spacing"/>
    <w:uiPriority w:val="1"/>
    <w:qFormat/>
    <w:rsid w:val="0004506B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14" /><Relationship Type="http://schemas.openxmlformats.org/officeDocument/2006/relationships/comments" Target="comments.xml" Id="R7e995c3c2dc947c5" /><Relationship Type="http://schemas.microsoft.com/office/2011/relationships/commentsExtended" Target="commentsExtended.xml" Id="R4436cf1d28ff43a6" /><Relationship Type="http://schemas.microsoft.com/office/2016/09/relationships/commentsIds" Target="commentsIds.xml" Id="R3985f3566e2e487c" /><Relationship Type="http://schemas.microsoft.com/office/2018/08/relationships/commentsExtensible" Target="commentsExtensible.xml" Id="R5c68c193c5534bb6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3d7fa608eb2fcbd896dbdaf276ab8e6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fcd6c1a3432a9e58cbcf8f34a43b552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28AC7A-46DC-404E-AFA4-3AF018DB08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1352D-9459-4DE6-AE34-195044C78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8174D-2BFD-4214-B0A3-EE6C014D0B83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4.xml><?xml version="1.0" encoding="utf-8"?>
<ds:datastoreItem xmlns:ds="http://schemas.openxmlformats.org/officeDocument/2006/customXml" ds:itemID="{83F430BB-2051-4C18-A443-65012DE0389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Kadri Kilvet</dc:creator>
  <keywords/>
  <lastModifiedBy>Johanna Maria Kosk - JUSTDIGI</lastModifiedBy>
  <revision>44</revision>
  <lastPrinted>2025-11-11T23:23:00.0000000Z</lastPrinted>
  <dcterms:created xsi:type="dcterms:W3CDTF">2025-11-30T22:48:00.0000000Z</dcterms:created>
  <dcterms:modified xsi:type="dcterms:W3CDTF">2025-12-09T11:00:23.6209265Z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GrammarlyDocumentId">
    <vt:lpwstr>4518a637-4e6b-45c7-aadb-39377d0a2433</vt:lpwstr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2025-12-01T08:48:54Z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7cc119c9-5426-432d-ac60-17b30b908dd0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10, 3, 0, 2</vt:lpwstr>
  </property>
</Properties>
</file>